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57373" w14:textId="77777777" w:rsidR="00D727DF" w:rsidRDefault="00D727DF" w:rsidP="0013280A">
      <w:pPr>
        <w:jc w:val="center"/>
        <w:rPr>
          <w:rFonts w:eastAsia="Arial Unicode MS"/>
          <w:sz w:val="56"/>
          <w:szCs w:val="56"/>
        </w:rPr>
      </w:pPr>
    </w:p>
    <w:p w14:paraId="68F2DB08" w14:textId="77777777" w:rsidR="00D727DF" w:rsidRDefault="00D727DF" w:rsidP="0013280A">
      <w:pPr>
        <w:jc w:val="center"/>
        <w:rPr>
          <w:rFonts w:eastAsia="Arial Unicode MS"/>
          <w:sz w:val="56"/>
          <w:szCs w:val="56"/>
        </w:rPr>
      </w:pPr>
    </w:p>
    <w:p w14:paraId="20459393" w14:textId="77777777" w:rsidR="00D727DF" w:rsidRDefault="00D727DF" w:rsidP="0013280A">
      <w:pPr>
        <w:jc w:val="center"/>
        <w:rPr>
          <w:rFonts w:eastAsia="Arial Unicode MS"/>
          <w:sz w:val="56"/>
          <w:szCs w:val="56"/>
        </w:rPr>
      </w:pPr>
    </w:p>
    <w:p w14:paraId="7FC34414" w14:textId="77777777" w:rsidR="00D727DF" w:rsidRDefault="00D727DF" w:rsidP="0013280A">
      <w:pPr>
        <w:jc w:val="center"/>
        <w:rPr>
          <w:rFonts w:eastAsia="Arial Unicode MS"/>
          <w:sz w:val="56"/>
          <w:szCs w:val="56"/>
        </w:rPr>
      </w:pPr>
    </w:p>
    <w:p w14:paraId="059D50B9" w14:textId="77777777" w:rsidR="00D727DF" w:rsidRDefault="00D727DF" w:rsidP="0013280A">
      <w:pPr>
        <w:jc w:val="center"/>
        <w:rPr>
          <w:rFonts w:eastAsia="Arial Unicode MS"/>
          <w:sz w:val="56"/>
          <w:szCs w:val="56"/>
        </w:rPr>
      </w:pPr>
    </w:p>
    <w:p w14:paraId="3660B802" w14:textId="77777777" w:rsidR="00D727DF" w:rsidRDefault="00D727DF" w:rsidP="0013280A">
      <w:pPr>
        <w:jc w:val="center"/>
        <w:rPr>
          <w:rFonts w:eastAsia="Arial Unicode MS"/>
          <w:sz w:val="56"/>
          <w:szCs w:val="56"/>
        </w:rPr>
      </w:pPr>
    </w:p>
    <w:p w14:paraId="45D14147" w14:textId="77777777" w:rsidR="00D727DF" w:rsidRDefault="003F442D" w:rsidP="0013280A">
      <w:pPr>
        <w:jc w:val="center"/>
        <w:rPr>
          <w:rFonts w:eastAsia="Arial Unicode MS"/>
          <w:sz w:val="56"/>
          <w:szCs w:val="56"/>
        </w:rPr>
      </w:pPr>
      <w:r>
        <w:rPr>
          <w:rFonts w:eastAsia="Arial Unicode MS"/>
          <w:sz w:val="56"/>
          <w:szCs w:val="56"/>
        </w:rPr>
        <w:t xml:space="preserve">Инструкция по технике </w:t>
      </w:r>
    </w:p>
    <w:p w14:paraId="4B8A235F" w14:textId="37800875" w:rsidR="003F442D" w:rsidRPr="009955F8" w:rsidRDefault="003F442D" w:rsidP="0013280A">
      <w:pPr>
        <w:jc w:val="center"/>
        <w:rPr>
          <w:rFonts w:eastAsia="Arial Unicode MS"/>
          <w:sz w:val="56"/>
          <w:szCs w:val="56"/>
        </w:rPr>
      </w:pPr>
      <w:r>
        <w:rPr>
          <w:rFonts w:eastAsia="Arial Unicode MS"/>
          <w:sz w:val="56"/>
          <w:szCs w:val="56"/>
        </w:rPr>
        <w:t>безопасности и охране труда</w:t>
      </w:r>
    </w:p>
    <w:p w14:paraId="0D7BCF01" w14:textId="77777777" w:rsidR="0013280A" w:rsidRDefault="0013280A" w:rsidP="0013280A">
      <w:pPr>
        <w:jc w:val="center"/>
        <w:rPr>
          <w:rFonts w:eastAsia="Arial Unicode MS"/>
          <w:sz w:val="56"/>
          <w:szCs w:val="56"/>
        </w:rPr>
      </w:pPr>
    </w:p>
    <w:p w14:paraId="3B6AD733" w14:textId="0E47E19C" w:rsidR="00D727DF" w:rsidRDefault="00D727DF" w:rsidP="0013280A">
      <w:pPr>
        <w:jc w:val="center"/>
        <w:rPr>
          <w:rFonts w:eastAsia="Arial Unicode MS"/>
          <w:sz w:val="56"/>
          <w:szCs w:val="56"/>
        </w:rPr>
      </w:pPr>
      <w:r>
        <w:rPr>
          <w:rFonts w:eastAsia="Arial Unicode MS"/>
          <w:sz w:val="56"/>
          <w:szCs w:val="56"/>
        </w:rPr>
        <w:t>компетенция</w:t>
      </w:r>
    </w:p>
    <w:p w14:paraId="61C10485" w14:textId="07C2134B" w:rsidR="003F442D" w:rsidRPr="00A25F35" w:rsidRDefault="00A25F35" w:rsidP="0013280A">
      <w:pPr>
        <w:jc w:val="center"/>
        <w:rPr>
          <w:rFonts w:eastAsia="Arial Unicode MS"/>
          <w:color w:val="FF0000"/>
          <w:sz w:val="72"/>
          <w:szCs w:val="72"/>
        </w:rPr>
      </w:pPr>
      <w:r w:rsidRPr="001C3067">
        <w:rPr>
          <w:rFonts w:eastAsia="Arial Unicode MS"/>
          <w:sz w:val="56"/>
          <w:szCs w:val="56"/>
        </w:rPr>
        <w:t>Хлебопечение</w:t>
      </w:r>
    </w:p>
    <w:p w14:paraId="44D75422" w14:textId="77777777" w:rsidR="0013280A" w:rsidRDefault="0013280A">
      <w:pPr>
        <w:spacing w:after="160" w:line="259" w:lineRule="auto"/>
        <w:rPr>
          <w:rFonts w:eastAsia="Arial Unicode MS"/>
          <w:sz w:val="72"/>
          <w:szCs w:val="72"/>
        </w:rPr>
      </w:pPr>
      <w:r>
        <w:rPr>
          <w:rFonts w:eastAsia="Arial Unicode MS"/>
          <w:sz w:val="72"/>
          <w:szCs w:val="72"/>
        </w:rPr>
        <w:br w:type="page"/>
      </w:r>
    </w:p>
    <w:p w14:paraId="13C372D2" w14:textId="77777777" w:rsidR="006C2906" w:rsidRPr="00E97C55" w:rsidRDefault="006C2906" w:rsidP="006C2906">
      <w:pPr>
        <w:pStyle w:val="aa"/>
        <w:spacing w:before="0" w:line="360" w:lineRule="auto"/>
        <w:rPr>
          <w:rFonts w:ascii="Times New Roman" w:hAnsi="Times New Roman"/>
          <w:sz w:val="24"/>
          <w:szCs w:val="24"/>
        </w:rPr>
      </w:pPr>
      <w:r w:rsidRPr="00E97C55">
        <w:rPr>
          <w:rFonts w:ascii="Times New Roman" w:hAnsi="Times New Roman"/>
          <w:sz w:val="24"/>
          <w:szCs w:val="24"/>
        </w:rPr>
        <w:lastRenderedPageBreak/>
        <w:t>Оглавление</w:t>
      </w:r>
    </w:p>
    <w:p w14:paraId="4C18AD4B" w14:textId="21FE1BC2" w:rsidR="006C2906" w:rsidRPr="0013280A" w:rsidRDefault="004A36A9" w:rsidP="0013280A">
      <w:pPr>
        <w:pStyle w:val="11"/>
        <w:tabs>
          <w:tab w:val="left" w:pos="8505"/>
          <w:tab w:val="right" w:leader="dot" w:pos="9911"/>
        </w:tabs>
        <w:spacing w:line="360" w:lineRule="auto"/>
        <w:rPr>
          <w:rFonts w:ascii="Calibri" w:eastAsia="Times New Roman" w:hAnsi="Calibri"/>
          <w:noProof/>
        </w:rPr>
      </w:pPr>
      <w:r w:rsidRPr="00E97C55">
        <w:fldChar w:fldCharType="begin"/>
      </w:r>
      <w:r w:rsidR="006C2906" w:rsidRPr="00E97C55">
        <w:instrText xml:space="preserve"> TOC \o "1-3" \h \z \u </w:instrText>
      </w:r>
      <w:r w:rsidRPr="00E97C55">
        <w:fldChar w:fldCharType="separate"/>
      </w:r>
      <w:hyperlink w:anchor="_Toc507427594" w:history="1">
        <w:r w:rsidR="006C2906" w:rsidRPr="0013280A">
          <w:rPr>
            <w:rStyle w:val="ab"/>
            <w:noProof/>
          </w:rPr>
          <w:t>Программа инструктажа по охране труда и технике безопасности</w:t>
        </w:r>
        <w:r w:rsidR="006C2906" w:rsidRPr="0013280A">
          <w:rPr>
            <w:noProof/>
            <w:webHidden/>
          </w:rPr>
          <w:tab/>
        </w:r>
        <w:r w:rsidRPr="0013280A">
          <w:rPr>
            <w:noProof/>
            <w:webHidden/>
          </w:rPr>
          <w:fldChar w:fldCharType="begin"/>
        </w:r>
        <w:r w:rsidR="006C2906" w:rsidRPr="0013280A">
          <w:rPr>
            <w:noProof/>
            <w:webHidden/>
          </w:rPr>
          <w:instrText xml:space="preserve"> PAGEREF _Toc507427594 \h </w:instrText>
        </w:r>
        <w:r w:rsidRPr="0013280A">
          <w:rPr>
            <w:noProof/>
            <w:webHidden/>
          </w:rPr>
        </w:r>
        <w:r w:rsidRPr="0013280A">
          <w:rPr>
            <w:noProof/>
            <w:webHidden/>
          </w:rPr>
          <w:fldChar w:fldCharType="separate"/>
        </w:r>
        <w:r w:rsidR="0032504C">
          <w:rPr>
            <w:noProof/>
            <w:webHidden/>
          </w:rPr>
          <w:t>3</w:t>
        </w:r>
        <w:r w:rsidRPr="0013280A">
          <w:rPr>
            <w:noProof/>
            <w:webHidden/>
          </w:rPr>
          <w:fldChar w:fldCharType="end"/>
        </w:r>
      </w:hyperlink>
    </w:p>
    <w:p w14:paraId="69BCE944" w14:textId="35EC19E4" w:rsidR="006C2906" w:rsidRPr="0013280A" w:rsidRDefault="007C303F" w:rsidP="0013280A">
      <w:pPr>
        <w:pStyle w:val="11"/>
        <w:tabs>
          <w:tab w:val="left" w:pos="8505"/>
          <w:tab w:val="right" w:leader="dot" w:pos="9911"/>
        </w:tabs>
        <w:spacing w:line="360" w:lineRule="auto"/>
        <w:rPr>
          <w:rFonts w:ascii="Calibri" w:eastAsia="Times New Roman" w:hAnsi="Calibri"/>
          <w:noProof/>
        </w:rPr>
      </w:pPr>
      <w:hyperlink w:anchor="_Toc507427595" w:history="1">
        <w:r w:rsidR="006C2906" w:rsidRPr="0013280A">
          <w:rPr>
            <w:rStyle w:val="ab"/>
            <w:noProof/>
          </w:rPr>
          <w:t xml:space="preserve">Инструкция по охране труда для участников </w:t>
        </w:r>
        <w:r w:rsidR="006C2906" w:rsidRPr="0013280A">
          <w:rPr>
            <w:noProof/>
            <w:webHidden/>
          </w:rPr>
          <w:tab/>
        </w:r>
        <w:r w:rsidR="004A36A9" w:rsidRPr="0013280A">
          <w:rPr>
            <w:noProof/>
            <w:webHidden/>
          </w:rPr>
          <w:fldChar w:fldCharType="begin"/>
        </w:r>
        <w:r w:rsidR="006C2906" w:rsidRPr="0013280A">
          <w:rPr>
            <w:noProof/>
            <w:webHidden/>
          </w:rPr>
          <w:instrText xml:space="preserve"> PAGEREF _Toc507427595 \h </w:instrText>
        </w:r>
        <w:r w:rsidR="004A36A9" w:rsidRPr="0013280A">
          <w:rPr>
            <w:noProof/>
            <w:webHidden/>
          </w:rPr>
        </w:r>
        <w:r w:rsidR="004A36A9" w:rsidRPr="0013280A">
          <w:rPr>
            <w:noProof/>
            <w:webHidden/>
          </w:rPr>
          <w:fldChar w:fldCharType="separate"/>
        </w:r>
        <w:r w:rsidR="0032504C">
          <w:rPr>
            <w:noProof/>
            <w:webHidden/>
          </w:rPr>
          <w:t>4</w:t>
        </w:r>
        <w:r w:rsidR="004A36A9" w:rsidRPr="0013280A">
          <w:rPr>
            <w:noProof/>
            <w:webHidden/>
          </w:rPr>
          <w:fldChar w:fldCharType="end"/>
        </w:r>
      </w:hyperlink>
    </w:p>
    <w:p w14:paraId="0F4DB970" w14:textId="6B33012F" w:rsidR="006C2906" w:rsidRPr="0013280A" w:rsidRDefault="007C303F" w:rsidP="0013280A">
      <w:pPr>
        <w:pStyle w:val="21"/>
        <w:tabs>
          <w:tab w:val="left" w:pos="8505"/>
        </w:tabs>
        <w:rPr>
          <w:rFonts w:ascii="Calibri" w:eastAsia="Times New Roman" w:hAnsi="Calibri"/>
          <w:noProof/>
        </w:rPr>
      </w:pPr>
      <w:hyperlink w:anchor="_Toc507427596" w:history="1">
        <w:r w:rsidR="006C2906" w:rsidRPr="0013280A">
          <w:rPr>
            <w:rStyle w:val="ab"/>
            <w:i/>
            <w:noProof/>
          </w:rPr>
          <w:t>1.Общие требования охраны труда</w:t>
        </w:r>
        <w:r w:rsidR="006C2906" w:rsidRPr="0013280A">
          <w:rPr>
            <w:noProof/>
            <w:webHidden/>
          </w:rPr>
          <w:tab/>
        </w:r>
        <w:r w:rsidR="004A36A9" w:rsidRPr="0013280A">
          <w:rPr>
            <w:noProof/>
            <w:webHidden/>
          </w:rPr>
          <w:fldChar w:fldCharType="begin"/>
        </w:r>
        <w:r w:rsidR="006C2906" w:rsidRPr="0013280A">
          <w:rPr>
            <w:noProof/>
            <w:webHidden/>
          </w:rPr>
          <w:instrText xml:space="preserve"> PAGEREF _Toc507427596 \h </w:instrText>
        </w:r>
        <w:r w:rsidR="004A36A9" w:rsidRPr="0013280A">
          <w:rPr>
            <w:noProof/>
            <w:webHidden/>
          </w:rPr>
        </w:r>
        <w:r w:rsidR="004A36A9" w:rsidRPr="0013280A">
          <w:rPr>
            <w:noProof/>
            <w:webHidden/>
          </w:rPr>
          <w:fldChar w:fldCharType="separate"/>
        </w:r>
        <w:r w:rsidR="0032504C">
          <w:rPr>
            <w:noProof/>
            <w:webHidden/>
          </w:rPr>
          <w:t>4</w:t>
        </w:r>
        <w:r w:rsidR="004A36A9" w:rsidRPr="0013280A">
          <w:rPr>
            <w:noProof/>
            <w:webHidden/>
          </w:rPr>
          <w:fldChar w:fldCharType="end"/>
        </w:r>
      </w:hyperlink>
    </w:p>
    <w:p w14:paraId="33CFA819" w14:textId="50E658DF" w:rsidR="006C2906" w:rsidRPr="0013280A" w:rsidRDefault="007C303F" w:rsidP="0013280A">
      <w:pPr>
        <w:pStyle w:val="21"/>
        <w:tabs>
          <w:tab w:val="left" w:pos="8505"/>
        </w:tabs>
        <w:rPr>
          <w:rFonts w:ascii="Calibri" w:eastAsia="Times New Roman" w:hAnsi="Calibri"/>
          <w:noProof/>
        </w:rPr>
      </w:pPr>
      <w:hyperlink w:anchor="_Toc507427597" w:history="1">
        <w:r w:rsidR="006C2906" w:rsidRPr="0013280A">
          <w:rPr>
            <w:rStyle w:val="ab"/>
            <w:i/>
            <w:noProof/>
          </w:rPr>
          <w:t>2.Требования охраны труда перед началом работы</w:t>
        </w:r>
        <w:r w:rsidR="006C2906" w:rsidRPr="0013280A">
          <w:rPr>
            <w:noProof/>
            <w:webHidden/>
          </w:rPr>
          <w:tab/>
        </w:r>
        <w:r w:rsidR="004A36A9" w:rsidRPr="0013280A">
          <w:rPr>
            <w:noProof/>
            <w:webHidden/>
          </w:rPr>
          <w:fldChar w:fldCharType="begin"/>
        </w:r>
        <w:r w:rsidR="006C2906" w:rsidRPr="0013280A">
          <w:rPr>
            <w:noProof/>
            <w:webHidden/>
          </w:rPr>
          <w:instrText xml:space="preserve"> PAGEREF _Toc507427597 \h </w:instrText>
        </w:r>
        <w:r w:rsidR="004A36A9" w:rsidRPr="0013280A">
          <w:rPr>
            <w:noProof/>
            <w:webHidden/>
          </w:rPr>
        </w:r>
        <w:r w:rsidR="004A36A9" w:rsidRPr="0013280A">
          <w:rPr>
            <w:noProof/>
            <w:webHidden/>
          </w:rPr>
          <w:fldChar w:fldCharType="separate"/>
        </w:r>
        <w:r w:rsidR="0032504C">
          <w:rPr>
            <w:noProof/>
            <w:webHidden/>
          </w:rPr>
          <w:t>6</w:t>
        </w:r>
        <w:r w:rsidR="004A36A9" w:rsidRPr="0013280A">
          <w:rPr>
            <w:noProof/>
            <w:webHidden/>
          </w:rPr>
          <w:fldChar w:fldCharType="end"/>
        </w:r>
      </w:hyperlink>
    </w:p>
    <w:p w14:paraId="40709994" w14:textId="1B64A31B" w:rsidR="006C2906" w:rsidRPr="0013280A" w:rsidRDefault="007C303F" w:rsidP="0013280A">
      <w:pPr>
        <w:pStyle w:val="21"/>
        <w:tabs>
          <w:tab w:val="left" w:pos="8505"/>
        </w:tabs>
        <w:rPr>
          <w:rFonts w:ascii="Calibri" w:eastAsia="Times New Roman" w:hAnsi="Calibri"/>
          <w:noProof/>
        </w:rPr>
      </w:pPr>
      <w:hyperlink w:anchor="_Toc507427598" w:history="1">
        <w:r w:rsidR="006C2906" w:rsidRPr="0013280A">
          <w:rPr>
            <w:rStyle w:val="ab"/>
            <w:i/>
            <w:noProof/>
          </w:rPr>
          <w:t>3.Требования охраны труда во время работы</w:t>
        </w:r>
        <w:r w:rsidR="006C2906" w:rsidRPr="0013280A">
          <w:rPr>
            <w:noProof/>
            <w:webHidden/>
          </w:rPr>
          <w:tab/>
        </w:r>
        <w:r w:rsidR="004A36A9" w:rsidRPr="0013280A">
          <w:rPr>
            <w:noProof/>
            <w:webHidden/>
          </w:rPr>
          <w:fldChar w:fldCharType="begin"/>
        </w:r>
        <w:r w:rsidR="006C2906" w:rsidRPr="0013280A">
          <w:rPr>
            <w:noProof/>
            <w:webHidden/>
          </w:rPr>
          <w:instrText xml:space="preserve"> PAGEREF _Toc507427598 \h </w:instrText>
        </w:r>
        <w:r w:rsidR="004A36A9" w:rsidRPr="0013280A">
          <w:rPr>
            <w:noProof/>
            <w:webHidden/>
          </w:rPr>
        </w:r>
        <w:r w:rsidR="004A36A9" w:rsidRPr="0013280A">
          <w:rPr>
            <w:noProof/>
            <w:webHidden/>
          </w:rPr>
          <w:fldChar w:fldCharType="separate"/>
        </w:r>
        <w:r w:rsidR="0032504C">
          <w:rPr>
            <w:noProof/>
            <w:webHidden/>
          </w:rPr>
          <w:t>9</w:t>
        </w:r>
        <w:r w:rsidR="004A36A9" w:rsidRPr="0013280A">
          <w:rPr>
            <w:noProof/>
            <w:webHidden/>
          </w:rPr>
          <w:fldChar w:fldCharType="end"/>
        </w:r>
      </w:hyperlink>
    </w:p>
    <w:p w14:paraId="3AC09C15" w14:textId="35DE858B" w:rsidR="006C2906" w:rsidRPr="0013280A" w:rsidRDefault="007C303F" w:rsidP="0013280A">
      <w:pPr>
        <w:pStyle w:val="21"/>
        <w:tabs>
          <w:tab w:val="left" w:pos="8505"/>
        </w:tabs>
        <w:rPr>
          <w:rFonts w:ascii="Calibri" w:eastAsia="Times New Roman" w:hAnsi="Calibri"/>
          <w:noProof/>
        </w:rPr>
      </w:pPr>
      <w:hyperlink w:anchor="_Toc507427599" w:history="1">
        <w:r w:rsidR="006C2906" w:rsidRPr="0013280A">
          <w:rPr>
            <w:rStyle w:val="ab"/>
            <w:i/>
            <w:noProof/>
          </w:rPr>
          <w:t>4. Требования охраны труда в аварийных ситуациях</w:t>
        </w:r>
        <w:r w:rsidR="006C2906" w:rsidRPr="0013280A">
          <w:rPr>
            <w:noProof/>
            <w:webHidden/>
          </w:rPr>
          <w:tab/>
        </w:r>
        <w:r w:rsidR="004A36A9" w:rsidRPr="0013280A">
          <w:rPr>
            <w:noProof/>
            <w:webHidden/>
          </w:rPr>
          <w:fldChar w:fldCharType="begin"/>
        </w:r>
        <w:r w:rsidR="006C2906" w:rsidRPr="0013280A">
          <w:rPr>
            <w:noProof/>
            <w:webHidden/>
          </w:rPr>
          <w:instrText xml:space="preserve"> PAGEREF _Toc507427599 \h </w:instrText>
        </w:r>
        <w:r w:rsidR="004A36A9" w:rsidRPr="0013280A">
          <w:rPr>
            <w:noProof/>
            <w:webHidden/>
          </w:rPr>
        </w:r>
        <w:r w:rsidR="004A36A9" w:rsidRPr="0013280A">
          <w:rPr>
            <w:noProof/>
            <w:webHidden/>
          </w:rPr>
          <w:fldChar w:fldCharType="separate"/>
        </w:r>
        <w:r w:rsidR="0032504C">
          <w:rPr>
            <w:noProof/>
            <w:webHidden/>
          </w:rPr>
          <w:t>12</w:t>
        </w:r>
        <w:r w:rsidR="004A36A9" w:rsidRPr="0013280A">
          <w:rPr>
            <w:noProof/>
            <w:webHidden/>
          </w:rPr>
          <w:fldChar w:fldCharType="end"/>
        </w:r>
      </w:hyperlink>
    </w:p>
    <w:p w14:paraId="0A3098E4" w14:textId="7A550D82" w:rsidR="006C2906" w:rsidRPr="0013280A" w:rsidRDefault="007C303F" w:rsidP="0013280A">
      <w:pPr>
        <w:pStyle w:val="21"/>
        <w:tabs>
          <w:tab w:val="left" w:pos="8505"/>
        </w:tabs>
        <w:rPr>
          <w:rFonts w:ascii="Calibri" w:eastAsia="Times New Roman" w:hAnsi="Calibri"/>
          <w:noProof/>
        </w:rPr>
      </w:pPr>
      <w:hyperlink w:anchor="_Toc507427600" w:history="1">
        <w:r w:rsidR="006C2906" w:rsidRPr="0013280A">
          <w:rPr>
            <w:rStyle w:val="ab"/>
            <w:i/>
            <w:noProof/>
          </w:rPr>
          <w:t>5.Требование охраны труда по окончании работ</w:t>
        </w:r>
        <w:r w:rsidR="006C2906" w:rsidRPr="0013280A">
          <w:rPr>
            <w:noProof/>
            <w:webHidden/>
          </w:rPr>
          <w:tab/>
        </w:r>
        <w:r w:rsidR="004A36A9" w:rsidRPr="0013280A">
          <w:rPr>
            <w:noProof/>
            <w:webHidden/>
          </w:rPr>
          <w:fldChar w:fldCharType="begin"/>
        </w:r>
        <w:r w:rsidR="006C2906" w:rsidRPr="0013280A">
          <w:rPr>
            <w:noProof/>
            <w:webHidden/>
          </w:rPr>
          <w:instrText xml:space="preserve"> PAGEREF _Toc507427600 \h </w:instrText>
        </w:r>
        <w:r w:rsidR="004A36A9" w:rsidRPr="0013280A">
          <w:rPr>
            <w:noProof/>
            <w:webHidden/>
          </w:rPr>
        </w:r>
        <w:r w:rsidR="004A36A9" w:rsidRPr="0013280A">
          <w:rPr>
            <w:noProof/>
            <w:webHidden/>
          </w:rPr>
          <w:fldChar w:fldCharType="separate"/>
        </w:r>
        <w:r w:rsidR="0032504C">
          <w:rPr>
            <w:noProof/>
            <w:webHidden/>
          </w:rPr>
          <w:t>13</w:t>
        </w:r>
        <w:r w:rsidR="004A36A9" w:rsidRPr="0013280A">
          <w:rPr>
            <w:noProof/>
            <w:webHidden/>
          </w:rPr>
          <w:fldChar w:fldCharType="end"/>
        </w:r>
      </w:hyperlink>
    </w:p>
    <w:p w14:paraId="05660C58" w14:textId="1E8E909D" w:rsidR="006C2906" w:rsidRPr="0013280A" w:rsidRDefault="007C303F" w:rsidP="0013280A">
      <w:pPr>
        <w:pStyle w:val="11"/>
        <w:tabs>
          <w:tab w:val="left" w:pos="8505"/>
          <w:tab w:val="right" w:leader="dot" w:pos="9911"/>
        </w:tabs>
        <w:spacing w:line="360" w:lineRule="auto"/>
        <w:rPr>
          <w:rFonts w:ascii="Calibri" w:eastAsia="Times New Roman" w:hAnsi="Calibri"/>
          <w:noProof/>
        </w:rPr>
      </w:pPr>
      <w:hyperlink w:anchor="_Toc507427601" w:history="1">
        <w:r w:rsidR="006C2906" w:rsidRPr="0013280A">
          <w:rPr>
            <w:rStyle w:val="ab"/>
            <w:noProof/>
          </w:rPr>
          <w:t>Инструкция по охране труда для экспертов</w:t>
        </w:r>
        <w:r w:rsidR="006C2906" w:rsidRPr="0013280A">
          <w:rPr>
            <w:noProof/>
            <w:webHidden/>
          </w:rPr>
          <w:tab/>
        </w:r>
        <w:r w:rsidR="004A36A9" w:rsidRPr="0013280A">
          <w:rPr>
            <w:noProof/>
            <w:webHidden/>
          </w:rPr>
          <w:fldChar w:fldCharType="begin"/>
        </w:r>
        <w:r w:rsidR="006C2906" w:rsidRPr="0013280A">
          <w:rPr>
            <w:noProof/>
            <w:webHidden/>
          </w:rPr>
          <w:instrText xml:space="preserve"> PAGEREF _Toc507427601 \h </w:instrText>
        </w:r>
        <w:r w:rsidR="004A36A9" w:rsidRPr="0013280A">
          <w:rPr>
            <w:noProof/>
            <w:webHidden/>
          </w:rPr>
        </w:r>
        <w:r w:rsidR="004A36A9" w:rsidRPr="0013280A">
          <w:rPr>
            <w:noProof/>
            <w:webHidden/>
          </w:rPr>
          <w:fldChar w:fldCharType="separate"/>
        </w:r>
        <w:r w:rsidR="0032504C">
          <w:rPr>
            <w:noProof/>
            <w:webHidden/>
          </w:rPr>
          <w:t>14</w:t>
        </w:r>
        <w:r w:rsidR="004A36A9" w:rsidRPr="0013280A">
          <w:rPr>
            <w:noProof/>
            <w:webHidden/>
          </w:rPr>
          <w:fldChar w:fldCharType="end"/>
        </w:r>
      </w:hyperlink>
    </w:p>
    <w:p w14:paraId="36F43136" w14:textId="6F8DC133" w:rsidR="006C2906" w:rsidRPr="0013280A" w:rsidRDefault="007C303F" w:rsidP="0013280A">
      <w:pPr>
        <w:pStyle w:val="11"/>
        <w:tabs>
          <w:tab w:val="left" w:pos="8505"/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</w:rPr>
      </w:pPr>
      <w:hyperlink w:anchor="_Toc507427602" w:history="1">
        <w:r w:rsidR="006C2906" w:rsidRPr="0013280A">
          <w:rPr>
            <w:rStyle w:val="ab"/>
            <w:i/>
            <w:noProof/>
          </w:rPr>
          <w:t>1.Общие требования охраны труда</w:t>
        </w:r>
        <w:r w:rsidR="006C2906" w:rsidRPr="0013280A">
          <w:rPr>
            <w:noProof/>
            <w:webHidden/>
          </w:rPr>
          <w:tab/>
        </w:r>
        <w:r w:rsidR="004A36A9" w:rsidRPr="0013280A">
          <w:rPr>
            <w:noProof/>
            <w:webHidden/>
          </w:rPr>
          <w:fldChar w:fldCharType="begin"/>
        </w:r>
        <w:r w:rsidR="006C2906" w:rsidRPr="0013280A">
          <w:rPr>
            <w:noProof/>
            <w:webHidden/>
          </w:rPr>
          <w:instrText xml:space="preserve"> PAGEREF _Toc507427602 \h </w:instrText>
        </w:r>
        <w:r w:rsidR="004A36A9" w:rsidRPr="0013280A">
          <w:rPr>
            <w:noProof/>
            <w:webHidden/>
          </w:rPr>
        </w:r>
        <w:r w:rsidR="004A36A9" w:rsidRPr="0013280A">
          <w:rPr>
            <w:noProof/>
            <w:webHidden/>
          </w:rPr>
          <w:fldChar w:fldCharType="separate"/>
        </w:r>
        <w:r w:rsidR="0032504C">
          <w:rPr>
            <w:noProof/>
            <w:webHidden/>
          </w:rPr>
          <w:t>14</w:t>
        </w:r>
        <w:r w:rsidR="004A36A9" w:rsidRPr="0013280A">
          <w:rPr>
            <w:noProof/>
            <w:webHidden/>
          </w:rPr>
          <w:fldChar w:fldCharType="end"/>
        </w:r>
      </w:hyperlink>
    </w:p>
    <w:p w14:paraId="5110A2A8" w14:textId="6A9340BC" w:rsidR="006C2906" w:rsidRPr="0013280A" w:rsidRDefault="007C303F" w:rsidP="0013280A">
      <w:pPr>
        <w:pStyle w:val="11"/>
        <w:tabs>
          <w:tab w:val="left" w:pos="8505"/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</w:rPr>
      </w:pPr>
      <w:hyperlink w:anchor="_Toc507427603" w:history="1">
        <w:r w:rsidR="006C2906" w:rsidRPr="0013280A">
          <w:rPr>
            <w:rStyle w:val="ab"/>
            <w:i/>
            <w:noProof/>
          </w:rPr>
          <w:t>2.Требования охраны труда перед началом работы</w:t>
        </w:r>
        <w:r w:rsidR="006C2906" w:rsidRPr="0013280A">
          <w:rPr>
            <w:noProof/>
            <w:webHidden/>
          </w:rPr>
          <w:tab/>
        </w:r>
        <w:r w:rsidR="004A36A9" w:rsidRPr="0013280A">
          <w:rPr>
            <w:noProof/>
            <w:webHidden/>
          </w:rPr>
          <w:fldChar w:fldCharType="begin"/>
        </w:r>
        <w:r w:rsidR="006C2906" w:rsidRPr="0013280A">
          <w:rPr>
            <w:noProof/>
            <w:webHidden/>
          </w:rPr>
          <w:instrText xml:space="preserve"> PAGEREF _Toc507427603 \h </w:instrText>
        </w:r>
        <w:r w:rsidR="004A36A9" w:rsidRPr="0013280A">
          <w:rPr>
            <w:noProof/>
            <w:webHidden/>
          </w:rPr>
        </w:r>
        <w:r w:rsidR="004A36A9" w:rsidRPr="0013280A">
          <w:rPr>
            <w:noProof/>
            <w:webHidden/>
          </w:rPr>
          <w:fldChar w:fldCharType="separate"/>
        </w:r>
        <w:r w:rsidR="0032504C">
          <w:rPr>
            <w:noProof/>
            <w:webHidden/>
          </w:rPr>
          <w:t>15</w:t>
        </w:r>
        <w:r w:rsidR="004A36A9" w:rsidRPr="0013280A">
          <w:rPr>
            <w:noProof/>
            <w:webHidden/>
          </w:rPr>
          <w:fldChar w:fldCharType="end"/>
        </w:r>
      </w:hyperlink>
    </w:p>
    <w:p w14:paraId="063CF029" w14:textId="17A28ED8" w:rsidR="006C2906" w:rsidRPr="0013280A" w:rsidRDefault="007C303F" w:rsidP="0013280A">
      <w:pPr>
        <w:pStyle w:val="11"/>
        <w:tabs>
          <w:tab w:val="left" w:pos="8505"/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</w:rPr>
      </w:pPr>
      <w:hyperlink w:anchor="_Toc507427604" w:history="1">
        <w:r w:rsidR="006C2906" w:rsidRPr="0013280A">
          <w:rPr>
            <w:rStyle w:val="ab"/>
            <w:i/>
            <w:noProof/>
          </w:rPr>
          <w:t>3.Требования охраны труда во время работы</w:t>
        </w:r>
        <w:r w:rsidR="006C2906" w:rsidRPr="0013280A">
          <w:rPr>
            <w:noProof/>
            <w:webHidden/>
          </w:rPr>
          <w:tab/>
        </w:r>
        <w:r w:rsidR="004A36A9" w:rsidRPr="0013280A">
          <w:rPr>
            <w:noProof/>
            <w:webHidden/>
          </w:rPr>
          <w:fldChar w:fldCharType="begin"/>
        </w:r>
        <w:r w:rsidR="006C2906" w:rsidRPr="0013280A">
          <w:rPr>
            <w:noProof/>
            <w:webHidden/>
          </w:rPr>
          <w:instrText xml:space="preserve"> PAGEREF _Toc507427604 \h </w:instrText>
        </w:r>
        <w:r w:rsidR="004A36A9" w:rsidRPr="0013280A">
          <w:rPr>
            <w:noProof/>
            <w:webHidden/>
          </w:rPr>
        </w:r>
        <w:r w:rsidR="004A36A9" w:rsidRPr="0013280A">
          <w:rPr>
            <w:noProof/>
            <w:webHidden/>
          </w:rPr>
          <w:fldChar w:fldCharType="separate"/>
        </w:r>
        <w:r w:rsidR="0032504C">
          <w:rPr>
            <w:noProof/>
            <w:webHidden/>
          </w:rPr>
          <w:t>16</w:t>
        </w:r>
        <w:r w:rsidR="004A36A9" w:rsidRPr="0013280A">
          <w:rPr>
            <w:noProof/>
            <w:webHidden/>
          </w:rPr>
          <w:fldChar w:fldCharType="end"/>
        </w:r>
      </w:hyperlink>
    </w:p>
    <w:p w14:paraId="6AD6024C" w14:textId="2690562F" w:rsidR="006C2906" w:rsidRPr="0013280A" w:rsidRDefault="007C303F" w:rsidP="0013280A">
      <w:pPr>
        <w:pStyle w:val="11"/>
        <w:tabs>
          <w:tab w:val="left" w:pos="8505"/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</w:rPr>
      </w:pPr>
      <w:hyperlink w:anchor="_Toc507427605" w:history="1">
        <w:r w:rsidR="006C2906" w:rsidRPr="0013280A">
          <w:rPr>
            <w:rStyle w:val="ab"/>
            <w:i/>
            <w:noProof/>
          </w:rPr>
          <w:t>4. Требования охраны труда в аварийных ситуациях</w:t>
        </w:r>
        <w:r w:rsidR="006C2906" w:rsidRPr="0013280A">
          <w:rPr>
            <w:noProof/>
            <w:webHidden/>
          </w:rPr>
          <w:tab/>
        </w:r>
        <w:r w:rsidR="004A36A9" w:rsidRPr="0013280A">
          <w:rPr>
            <w:noProof/>
            <w:webHidden/>
          </w:rPr>
          <w:fldChar w:fldCharType="begin"/>
        </w:r>
        <w:r w:rsidR="006C2906" w:rsidRPr="0013280A">
          <w:rPr>
            <w:noProof/>
            <w:webHidden/>
          </w:rPr>
          <w:instrText xml:space="preserve"> PAGEREF _Toc507427605 \h </w:instrText>
        </w:r>
        <w:r w:rsidR="004A36A9" w:rsidRPr="0013280A">
          <w:rPr>
            <w:noProof/>
            <w:webHidden/>
          </w:rPr>
        </w:r>
        <w:r w:rsidR="004A36A9" w:rsidRPr="0013280A">
          <w:rPr>
            <w:noProof/>
            <w:webHidden/>
          </w:rPr>
          <w:fldChar w:fldCharType="separate"/>
        </w:r>
        <w:r w:rsidR="0032504C">
          <w:rPr>
            <w:noProof/>
            <w:webHidden/>
          </w:rPr>
          <w:t>17</w:t>
        </w:r>
        <w:r w:rsidR="004A36A9" w:rsidRPr="0013280A">
          <w:rPr>
            <w:noProof/>
            <w:webHidden/>
          </w:rPr>
          <w:fldChar w:fldCharType="end"/>
        </w:r>
      </w:hyperlink>
    </w:p>
    <w:p w14:paraId="2F2320A9" w14:textId="2EBD1F09" w:rsidR="006C2906" w:rsidRPr="00DA15E4" w:rsidRDefault="007C303F" w:rsidP="0013280A">
      <w:pPr>
        <w:pStyle w:val="11"/>
        <w:tabs>
          <w:tab w:val="left" w:pos="8505"/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2"/>
          <w:szCs w:val="22"/>
        </w:rPr>
      </w:pPr>
      <w:hyperlink w:anchor="_Toc507427606" w:history="1">
        <w:r w:rsidR="006C2906" w:rsidRPr="0013280A">
          <w:rPr>
            <w:rStyle w:val="ab"/>
            <w:i/>
            <w:noProof/>
          </w:rPr>
          <w:t>5.Требование охраны труда по окончании работ</w:t>
        </w:r>
        <w:r w:rsidR="006C2906" w:rsidRPr="0013280A">
          <w:rPr>
            <w:noProof/>
            <w:webHidden/>
          </w:rPr>
          <w:tab/>
        </w:r>
        <w:r w:rsidR="004A36A9" w:rsidRPr="0013280A">
          <w:rPr>
            <w:noProof/>
            <w:webHidden/>
          </w:rPr>
          <w:fldChar w:fldCharType="begin"/>
        </w:r>
        <w:r w:rsidR="006C2906" w:rsidRPr="0013280A">
          <w:rPr>
            <w:noProof/>
            <w:webHidden/>
          </w:rPr>
          <w:instrText xml:space="preserve"> PAGEREF _Toc507427606 \h </w:instrText>
        </w:r>
        <w:r w:rsidR="004A36A9" w:rsidRPr="0013280A">
          <w:rPr>
            <w:noProof/>
            <w:webHidden/>
          </w:rPr>
        </w:r>
        <w:r w:rsidR="004A36A9" w:rsidRPr="0013280A">
          <w:rPr>
            <w:noProof/>
            <w:webHidden/>
          </w:rPr>
          <w:fldChar w:fldCharType="separate"/>
        </w:r>
        <w:r w:rsidR="0032504C">
          <w:rPr>
            <w:noProof/>
            <w:webHidden/>
          </w:rPr>
          <w:t>18</w:t>
        </w:r>
        <w:r w:rsidR="004A36A9" w:rsidRPr="0013280A">
          <w:rPr>
            <w:noProof/>
            <w:webHidden/>
          </w:rPr>
          <w:fldChar w:fldCharType="end"/>
        </w:r>
      </w:hyperlink>
    </w:p>
    <w:p w14:paraId="71A8C164" w14:textId="77777777" w:rsidR="006C2906" w:rsidRPr="00E97C55" w:rsidRDefault="004A36A9" w:rsidP="0013280A">
      <w:pPr>
        <w:spacing w:line="360" w:lineRule="auto"/>
      </w:pPr>
      <w:r w:rsidRPr="00E97C55">
        <w:rPr>
          <w:b/>
          <w:bCs/>
        </w:rPr>
        <w:fldChar w:fldCharType="end"/>
      </w:r>
    </w:p>
    <w:p w14:paraId="72101CE6" w14:textId="77777777" w:rsidR="006C2906" w:rsidRPr="0013280A" w:rsidRDefault="006C2906" w:rsidP="00B566B7">
      <w:pPr>
        <w:pStyle w:val="1"/>
        <w:spacing w:before="120" w:after="120" w:line="240" w:lineRule="auto"/>
        <w:jc w:val="center"/>
        <w:rPr>
          <w:rFonts w:ascii="Times New Roman" w:hAnsi="Times New Roman"/>
          <w:color w:val="2E74B5" w:themeColor="accent1" w:themeShade="BF"/>
          <w:sz w:val="24"/>
          <w:szCs w:val="24"/>
        </w:rPr>
      </w:pPr>
      <w:bookmarkStart w:id="0" w:name="_GoBack"/>
      <w:bookmarkEnd w:id="0"/>
      <w:r w:rsidRPr="00E97C55">
        <w:rPr>
          <w:rFonts w:ascii="Times New Roman" w:hAnsi="Times New Roman"/>
          <w:sz w:val="24"/>
          <w:szCs w:val="24"/>
        </w:rPr>
        <w:br w:type="page"/>
      </w:r>
      <w:bookmarkStart w:id="1" w:name="_Toc507427594"/>
      <w:r w:rsidRPr="0013280A">
        <w:rPr>
          <w:rFonts w:ascii="Times New Roman" w:hAnsi="Times New Roman"/>
          <w:color w:val="2E74B5" w:themeColor="accent1" w:themeShade="BF"/>
          <w:sz w:val="24"/>
          <w:szCs w:val="24"/>
        </w:rPr>
        <w:lastRenderedPageBreak/>
        <w:t>Инструктаж по охране труда и технике безопасности</w:t>
      </w:r>
      <w:bookmarkEnd w:id="1"/>
    </w:p>
    <w:p w14:paraId="6F31A242" w14:textId="77777777" w:rsidR="006C2906" w:rsidRPr="00E97C55" w:rsidRDefault="006C2906" w:rsidP="00B566B7">
      <w:pPr>
        <w:tabs>
          <w:tab w:val="left" w:pos="1134"/>
        </w:tabs>
        <w:spacing w:before="120" w:after="120"/>
        <w:ind w:firstLine="709"/>
        <w:jc w:val="both"/>
      </w:pPr>
    </w:p>
    <w:p w14:paraId="5E2A9DCF" w14:textId="77777777" w:rsidR="006C2906" w:rsidRPr="00B566B7" w:rsidRDefault="006C2906" w:rsidP="00B566B7">
      <w:pPr>
        <w:pStyle w:val="ad"/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jc w:val="both"/>
      </w:pPr>
      <w:r w:rsidRPr="00B566B7">
        <w:t>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23F4F454" w14:textId="77777777" w:rsidR="006C2906" w:rsidRPr="00B566B7" w:rsidRDefault="006C2906" w:rsidP="00B566B7">
      <w:pPr>
        <w:pStyle w:val="ad"/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jc w:val="both"/>
      </w:pPr>
      <w:r w:rsidRPr="00B566B7">
        <w:t>Время начала и окончания проведения конкурсных заданий, нахождение посторонних лиц на площадке.</w:t>
      </w:r>
    </w:p>
    <w:p w14:paraId="074E0419" w14:textId="77777777" w:rsidR="006C2906" w:rsidRPr="00B566B7" w:rsidRDefault="006C2906" w:rsidP="00B566B7">
      <w:pPr>
        <w:pStyle w:val="ad"/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jc w:val="both"/>
      </w:pPr>
      <w:r w:rsidRPr="00B566B7">
        <w:t>Контроль требований охраны труда участниками и экспертами. Механизм начисления штрафных баллов за нарушения требований охраны труда.</w:t>
      </w:r>
    </w:p>
    <w:p w14:paraId="56FFF4CB" w14:textId="77777777" w:rsidR="006C2906" w:rsidRPr="00B566B7" w:rsidRDefault="006C2906" w:rsidP="00B566B7">
      <w:pPr>
        <w:pStyle w:val="ad"/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jc w:val="both"/>
      </w:pPr>
      <w:r w:rsidRPr="00B566B7">
        <w:t>Вредные и опасные факторы во время выполнения конкурсных заданий и нахождения на территории проведения конкурса.</w:t>
      </w:r>
    </w:p>
    <w:p w14:paraId="345EF50D" w14:textId="77777777" w:rsidR="006C2906" w:rsidRPr="00B566B7" w:rsidRDefault="006C2906" w:rsidP="00B566B7">
      <w:pPr>
        <w:pStyle w:val="ad"/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jc w:val="both"/>
      </w:pPr>
      <w:r w:rsidRPr="00B566B7">
        <w:t>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39EBBD61" w14:textId="77777777" w:rsidR="006C2906" w:rsidRPr="00B566B7" w:rsidRDefault="006C2906" w:rsidP="00B566B7">
      <w:pPr>
        <w:pStyle w:val="ad"/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jc w:val="both"/>
      </w:pPr>
      <w:r w:rsidRPr="00B566B7">
        <w:t>Основные требования санитарии и личной гигиены.</w:t>
      </w:r>
    </w:p>
    <w:p w14:paraId="23CCFAEC" w14:textId="77777777" w:rsidR="006C2906" w:rsidRPr="00B566B7" w:rsidRDefault="006C2906" w:rsidP="00B566B7">
      <w:pPr>
        <w:pStyle w:val="ad"/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jc w:val="both"/>
      </w:pPr>
      <w:r w:rsidRPr="00B566B7">
        <w:t>Средства индивидуальной и коллективной защиты, необходимость их использования.</w:t>
      </w:r>
    </w:p>
    <w:p w14:paraId="09C2EA8F" w14:textId="77777777" w:rsidR="006C2906" w:rsidRPr="00B566B7" w:rsidRDefault="006C2906" w:rsidP="00B566B7">
      <w:pPr>
        <w:pStyle w:val="ad"/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jc w:val="both"/>
      </w:pPr>
      <w:r w:rsidRPr="00B566B7">
        <w:t>Порядок действий при плохом самочувствии или получении травмы. Правила оказания первой помощи.</w:t>
      </w:r>
    </w:p>
    <w:p w14:paraId="15AD139E" w14:textId="77777777" w:rsidR="006C2906" w:rsidRPr="00B566B7" w:rsidRDefault="006C2906" w:rsidP="00B566B7">
      <w:pPr>
        <w:pStyle w:val="ad"/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jc w:val="both"/>
      </w:pPr>
      <w:r w:rsidRPr="00B566B7">
        <w:t>Действия при возникновении чрезвычайной ситуации, ознакомление со схемой эвакуации и пожарными выходами.</w:t>
      </w:r>
    </w:p>
    <w:p w14:paraId="2BD6598F" w14:textId="77777777" w:rsidR="006C2906" w:rsidRPr="00E97C55" w:rsidRDefault="006C2906" w:rsidP="00B566B7">
      <w:pPr>
        <w:pStyle w:val="1"/>
        <w:spacing w:before="120"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B566B7">
        <w:rPr>
          <w:rFonts w:ascii="Times New Roman" w:hAnsi="Times New Roman"/>
          <w:sz w:val="24"/>
          <w:szCs w:val="24"/>
        </w:rPr>
        <w:br w:type="page"/>
      </w:r>
      <w:bookmarkStart w:id="2" w:name="_Toc507427595"/>
      <w:r>
        <w:rPr>
          <w:rFonts w:ascii="Times New Roman" w:hAnsi="Times New Roman"/>
          <w:sz w:val="24"/>
          <w:szCs w:val="24"/>
        </w:rPr>
        <w:lastRenderedPageBreak/>
        <w:t>Программа и</w:t>
      </w:r>
      <w:r w:rsidRPr="00E97C55">
        <w:rPr>
          <w:rFonts w:ascii="Times New Roman" w:hAnsi="Times New Roman"/>
          <w:sz w:val="24"/>
          <w:szCs w:val="24"/>
        </w:rPr>
        <w:t>нструк</w:t>
      </w:r>
      <w:r>
        <w:rPr>
          <w:rFonts w:ascii="Times New Roman" w:hAnsi="Times New Roman"/>
          <w:sz w:val="24"/>
          <w:szCs w:val="24"/>
        </w:rPr>
        <w:t>тажа</w:t>
      </w:r>
      <w:r w:rsidRPr="00E97C55">
        <w:rPr>
          <w:rFonts w:ascii="Times New Roman" w:hAnsi="Times New Roman"/>
          <w:sz w:val="24"/>
          <w:szCs w:val="24"/>
        </w:rPr>
        <w:t xml:space="preserve"> по охране труда для участников</w:t>
      </w:r>
      <w:bookmarkEnd w:id="2"/>
    </w:p>
    <w:p w14:paraId="59368F86" w14:textId="77777777" w:rsidR="006C2906" w:rsidRPr="00E97C55" w:rsidRDefault="006C2906" w:rsidP="006C2906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3" w:name="_Toc507427596"/>
      <w:r w:rsidRPr="00E97C55">
        <w:rPr>
          <w:rFonts w:ascii="Times New Roman" w:hAnsi="Times New Roman"/>
          <w:sz w:val="24"/>
          <w:szCs w:val="24"/>
        </w:rPr>
        <w:t>1.Общие требования охраны труда</w:t>
      </w:r>
      <w:bookmarkEnd w:id="3"/>
    </w:p>
    <w:p w14:paraId="5EF6D096" w14:textId="477E3D13" w:rsidR="006C2906" w:rsidRPr="004D7FFE" w:rsidRDefault="006C2906" w:rsidP="006C2906">
      <w:pPr>
        <w:spacing w:before="120" w:after="120"/>
        <w:ind w:firstLine="709"/>
        <w:jc w:val="both"/>
        <w:rPr>
          <w:b/>
        </w:rPr>
      </w:pPr>
      <w:r w:rsidRPr="004D7FFE">
        <w:rPr>
          <w:b/>
        </w:rPr>
        <w:t>Для участников от 14 до 1</w:t>
      </w:r>
      <w:r w:rsidR="0035136E">
        <w:rPr>
          <w:b/>
        </w:rPr>
        <w:t>8</w:t>
      </w:r>
      <w:r w:rsidRPr="004D7FFE">
        <w:rPr>
          <w:b/>
        </w:rPr>
        <w:t xml:space="preserve"> лет</w:t>
      </w:r>
      <w:r w:rsidR="00C73D77">
        <w:rPr>
          <w:b/>
        </w:rPr>
        <w:t xml:space="preserve"> </w:t>
      </w:r>
    </w:p>
    <w:p w14:paraId="3DACED40" w14:textId="620C2D7B" w:rsidR="006C2906" w:rsidRPr="004D7FFE" w:rsidRDefault="006C2906" w:rsidP="006C2906">
      <w:pPr>
        <w:spacing w:before="120" w:after="120"/>
        <w:ind w:firstLine="709"/>
        <w:jc w:val="both"/>
        <w:rPr>
          <w:spacing w:val="-8"/>
        </w:rPr>
      </w:pPr>
      <w:r w:rsidRPr="004D7FFE">
        <w:rPr>
          <w:spacing w:val="-8"/>
        </w:rPr>
        <w:t>1.1. К участию в конкурсе, под непосредственным руководством Компетенции «</w:t>
      </w:r>
      <w:proofErr w:type="gramStart"/>
      <w:r w:rsidRPr="004D7FFE">
        <w:rPr>
          <w:spacing w:val="-8"/>
        </w:rPr>
        <w:t>Хлебопечение»</w:t>
      </w:r>
      <w:r w:rsidR="005C41D8">
        <w:rPr>
          <w:spacing w:val="-8"/>
        </w:rPr>
        <w:t xml:space="preserve">   </w:t>
      </w:r>
      <w:proofErr w:type="gramEnd"/>
      <w:r w:rsidRPr="004D7FFE">
        <w:rPr>
          <w:spacing w:val="-8"/>
        </w:rPr>
        <w:t>допускаются участники в возрасте от 14 до 1</w:t>
      </w:r>
      <w:r w:rsidR="0035136E">
        <w:rPr>
          <w:spacing w:val="-8"/>
        </w:rPr>
        <w:t>8</w:t>
      </w:r>
      <w:r w:rsidRPr="004D7FFE">
        <w:rPr>
          <w:spacing w:val="-8"/>
        </w:rPr>
        <w:t xml:space="preserve"> лет:</w:t>
      </w:r>
    </w:p>
    <w:p w14:paraId="2E16732A" w14:textId="77777777" w:rsidR="006C2906" w:rsidRPr="00E97C55" w:rsidRDefault="006C2906" w:rsidP="004D7FFE">
      <w:pPr>
        <w:pStyle w:val="ad"/>
        <w:numPr>
          <w:ilvl w:val="0"/>
          <w:numId w:val="7"/>
        </w:numPr>
        <w:tabs>
          <w:tab w:val="left" w:pos="1134"/>
        </w:tabs>
        <w:spacing w:before="120" w:after="120"/>
        <w:ind w:left="0" w:firstLine="709"/>
        <w:jc w:val="both"/>
      </w:pPr>
      <w:r w:rsidRPr="00E97C55">
        <w:t>прошедшие инструктаж по охране труда по «Программе инструктажа по охране труда и технике безопасности»;</w:t>
      </w:r>
    </w:p>
    <w:p w14:paraId="2E4CCD9A" w14:textId="77777777" w:rsidR="006C2906" w:rsidRPr="00E97C55" w:rsidRDefault="006C2906" w:rsidP="004D7FFE">
      <w:pPr>
        <w:pStyle w:val="ad"/>
        <w:numPr>
          <w:ilvl w:val="0"/>
          <w:numId w:val="7"/>
        </w:numPr>
        <w:tabs>
          <w:tab w:val="left" w:pos="1134"/>
        </w:tabs>
        <w:spacing w:before="120" w:after="120"/>
        <w:ind w:left="0" w:firstLine="709"/>
        <w:jc w:val="both"/>
      </w:pPr>
      <w:r w:rsidRPr="00E97C55">
        <w:t>ознакомленные с инструкцией по охране труда;</w:t>
      </w:r>
    </w:p>
    <w:p w14:paraId="53786163" w14:textId="77777777" w:rsidR="006C2906" w:rsidRPr="00E97C55" w:rsidRDefault="006C2906" w:rsidP="004D7FFE">
      <w:pPr>
        <w:pStyle w:val="ad"/>
        <w:numPr>
          <w:ilvl w:val="0"/>
          <w:numId w:val="7"/>
        </w:numPr>
        <w:tabs>
          <w:tab w:val="left" w:pos="1134"/>
        </w:tabs>
        <w:spacing w:before="120" w:after="120"/>
        <w:ind w:left="0" w:firstLine="709"/>
        <w:jc w:val="both"/>
      </w:pPr>
      <w:r w:rsidRPr="00E97C55">
        <w:t>имеющие необходимые навыки по эксплуатации инструмента, приспособлений совместной работы на оборудовании;</w:t>
      </w:r>
    </w:p>
    <w:p w14:paraId="4C3D0801" w14:textId="77777777" w:rsidR="006C2906" w:rsidRDefault="006C2906" w:rsidP="004D7FFE">
      <w:pPr>
        <w:pStyle w:val="ad"/>
        <w:numPr>
          <w:ilvl w:val="0"/>
          <w:numId w:val="7"/>
        </w:numPr>
        <w:tabs>
          <w:tab w:val="left" w:pos="1134"/>
        </w:tabs>
        <w:spacing w:before="120" w:after="120"/>
        <w:ind w:left="0" w:firstLine="709"/>
        <w:jc w:val="both"/>
      </w:pPr>
      <w:r w:rsidRPr="00E97C55">
        <w:t>не имеющие противопоказаний к выполнению конкурсных заданий по состоянию здоровья.</w:t>
      </w:r>
    </w:p>
    <w:p w14:paraId="5C68DD90" w14:textId="77777777" w:rsidR="006C2906" w:rsidRPr="004D7FFE" w:rsidRDefault="006C2906" w:rsidP="006C2906">
      <w:pPr>
        <w:spacing w:before="120" w:after="120"/>
        <w:ind w:firstLine="709"/>
        <w:jc w:val="both"/>
        <w:rPr>
          <w:b/>
        </w:rPr>
      </w:pPr>
      <w:r w:rsidRPr="004D7FFE">
        <w:rPr>
          <w:b/>
        </w:rPr>
        <w:t>Для участников старше 18 лет</w:t>
      </w:r>
    </w:p>
    <w:p w14:paraId="3E08B6ED" w14:textId="2E7644F4" w:rsidR="006C2906" w:rsidRPr="00E97C55" w:rsidRDefault="006C2906" w:rsidP="006C2906">
      <w:pPr>
        <w:spacing w:before="120" w:after="120"/>
        <w:ind w:firstLine="709"/>
        <w:jc w:val="both"/>
      </w:pPr>
      <w:r w:rsidRPr="00E97C55">
        <w:t>1.1. К самостоятельному выполнению конкурсных заданий в Компетенции «</w:t>
      </w:r>
      <w:r>
        <w:t>Хлебопечение</w:t>
      </w:r>
      <w:r w:rsidRPr="00E97C55">
        <w:t>»</w:t>
      </w:r>
      <w:r w:rsidR="005C41D8">
        <w:t xml:space="preserve"> </w:t>
      </w:r>
      <w:r w:rsidRPr="00E97C55">
        <w:t>допускаются участники не моложе 18 лет</w:t>
      </w:r>
      <w:r>
        <w:t>;</w:t>
      </w:r>
    </w:p>
    <w:p w14:paraId="6F5E853A" w14:textId="77777777" w:rsidR="006C2906" w:rsidRPr="00E97C55" w:rsidRDefault="006C2906" w:rsidP="004D7FFE">
      <w:pPr>
        <w:pStyle w:val="ad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jc w:val="both"/>
      </w:pPr>
      <w:r w:rsidRPr="00E97C55">
        <w:t>прошедшие инструктаж по охране труда по «Программе инструктажа по охране труда и технике безопасности»;</w:t>
      </w:r>
    </w:p>
    <w:p w14:paraId="1829E7D3" w14:textId="77777777" w:rsidR="006C2906" w:rsidRPr="00E97C55" w:rsidRDefault="006C2906" w:rsidP="004D7FFE">
      <w:pPr>
        <w:pStyle w:val="ad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jc w:val="both"/>
      </w:pPr>
      <w:r w:rsidRPr="00E97C55">
        <w:t>ознакомленные с инструкцией по охране труда;</w:t>
      </w:r>
    </w:p>
    <w:p w14:paraId="1AAF56E8" w14:textId="77777777" w:rsidR="006C2906" w:rsidRPr="00E97C55" w:rsidRDefault="006C2906" w:rsidP="004D7FFE">
      <w:pPr>
        <w:pStyle w:val="ad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jc w:val="both"/>
      </w:pPr>
      <w:r w:rsidRPr="00E97C55">
        <w:t>имеющие необходимые навыки по эксплуатации инструмента, приспособлений совместной работы на оборудовании;</w:t>
      </w:r>
    </w:p>
    <w:p w14:paraId="53A5C02C" w14:textId="77777777" w:rsidR="006C2906" w:rsidRPr="00E97C55" w:rsidRDefault="006C2906" w:rsidP="004D7FFE">
      <w:pPr>
        <w:pStyle w:val="ad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jc w:val="both"/>
      </w:pPr>
      <w:r w:rsidRPr="00E97C55">
        <w:t>не имеющие противопоказаний к выполнению конкурсных заданий по состоянию здоровья.</w:t>
      </w:r>
    </w:p>
    <w:p w14:paraId="18CA332D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2019FB00" w14:textId="77777777" w:rsidR="006C2906" w:rsidRPr="00E97C55" w:rsidRDefault="006C2906" w:rsidP="004D7FFE">
      <w:pPr>
        <w:pStyle w:val="ad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jc w:val="both"/>
      </w:pPr>
      <w:r w:rsidRPr="00E97C55">
        <w:t xml:space="preserve">инструкции по охране труда и технике безопасности; </w:t>
      </w:r>
    </w:p>
    <w:p w14:paraId="1FBEE493" w14:textId="77777777" w:rsidR="006C2906" w:rsidRPr="00E97C55" w:rsidRDefault="006C2906" w:rsidP="004D7FFE">
      <w:pPr>
        <w:pStyle w:val="ad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jc w:val="both"/>
      </w:pPr>
      <w:r w:rsidRPr="00E97C55">
        <w:t>не заходить за ограждения и в технические помещения;</w:t>
      </w:r>
    </w:p>
    <w:p w14:paraId="7953B05E" w14:textId="77777777" w:rsidR="006C2906" w:rsidRPr="00E97C55" w:rsidRDefault="006C2906" w:rsidP="004D7FFE">
      <w:pPr>
        <w:pStyle w:val="ad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jc w:val="both"/>
      </w:pPr>
      <w:r w:rsidRPr="00E97C55">
        <w:t>соблюдать личную гигиену;</w:t>
      </w:r>
    </w:p>
    <w:p w14:paraId="1AA2059B" w14:textId="77777777" w:rsidR="006C2906" w:rsidRPr="00E97C55" w:rsidRDefault="006C2906" w:rsidP="004D7FFE">
      <w:pPr>
        <w:pStyle w:val="ad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jc w:val="both"/>
      </w:pPr>
      <w:r w:rsidRPr="00E97C55">
        <w:t>принимать пищу в строго отведенных местах;</w:t>
      </w:r>
    </w:p>
    <w:p w14:paraId="54BDBDBC" w14:textId="07930BB8" w:rsidR="006C2906" w:rsidRPr="00E97C55" w:rsidRDefault="006C2906" w:rsidP="004D7FFE">
      <w:pPr>
        <w:pStyle w:val="ad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jc w:val="both"/>
      </w:pPr>
      <w:r w:rsidRPr="00E97C55">
        <w:t>самостоятельно использовать инструмент и оборудование</w:t>
      </w:r>
      <w:r w:rsidR="005C41D8">
        <w:t>,</w:t>
      </w:r>
      <w:r w:rsidRPr="00E97C55">
        <w:t xml:space="preserve"> разрешенное к выполнению конкурсного задания;</w:t>
      </w:r>
    </w:p>
    <w:p w14:paraId="0E24B881" w14:textId="34D455D4" w:rsidR="006C2906" w:rsidRPr="00E97C55" w:rsidRDefault="006C2906" w:rsidP="006C2906">
      <w:pPr>
        <w:spacing w:before="120" w:after="120"/>
        <w:ind w:firstLine="709"/>
        <w:jc w:val="both"/>
      </w:pPr>
      <w:r w:rsidRPr="007207EE">
        <w:t xml:space="preserve">1.3. Участник </w:t>
      </w:r>
      <w:r>
        <w:t>возрастной группы 1</w:t>
      </w:r>
      <w:r w:rsidR="0013280A">
        <w:t>4</w:t>
      </w:r>
      <w:r w:rsidRPr="007207EE">
        <w:t>-1</w:t>
      </w:r>
      <w:r w:rsidR="0035136E">
        <w:t>8</w:t>
      </w:r>
      <w:r w:rsidRPr="007207EE">
        <w:t xml:space="preserve"> для выполнения конкурсного задания использует </w:t>
      </w:r>
      <w:r w:rsidR="0013280A">
        <w:t>инструмент</w:t>
      </w:r>
      <w:r w:rsidRPr="007207EE"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707"/>
      </w:tblGrid>
      <w:tr w:rsidR="006C2906" w:rsidRPr="00E97C55" w14:paraId="386D9AB0" w14:textId="77777777" w:rsidTr="006C2906">
        <w:tc>
          <w:tcPr>
            <w:tcW w:w="9351" w:type="dxa"/>
            <w:gridSpan w:val="2"/>
            <w:shd w:val="clear" w:color="auto" w:fill="auto"/>
          </w:tcPr>
          <w:p w14:paraId="31C6F339" w14:textId="77777777" w:rsidR="006C2906" w:rsidRPr="00E97C55" w:rsidRDefault="006C2906" w:rsidP="0098659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Наименование инструмента</w:t>
            </w:r>
          </w:p>
        </w:tc>
      </w:tr>
      <w:tr w:rsidR="006C2906" w:rsidRPr="00E97C55" w14:paraId="560565F8" w14:textId="77777777" w:rsidTr="006C2906">
        <w:tc>
          <w:tcPr>
            <w:tcW w:w="4644" w:type="dxa"/>
            <w:shd w:val="clear" w:color="auto" w:fill="auto"/>
          </w:tcPr>
          <w:p w14:paraId="5FD428A1" w14:textId="77777777" w:rsidR="00517720" w:rsidRDefault="006C2906" w:rsidP="0098659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 xml:space="preserve">использует </w:t>
            </w:r>
          </w:p>
          <w:p w14:paraId="69278865" w14:textId="77777777" w:rsidR="006C2906" w:rsidRPr="00E97C55" w:rsidRDefault="006C2906" w:rsidP="0098659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самостоятельно</w:t>
            </w:r>
          </w:p>
        </w:tc>
        <w:tc>
          <w:tcPr>
            <w:tcW w:w="4707" w:type="dxa"/>
            <w:shd w:val="clear" w:color="auto" w:fill="auto"/>
          </w:tcPr>
          <w:p w14:paraId="2CA877B7" w14:textId="77777777" w:rsidR="006C2906" w:rsidRPr="00E97C55" w:rsidRDefault="006C2906" w:rsidP="0098659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6C2906" w:rsidRPr="00E97C55" w14:paraId="0C187832" w14:textId="77777777" w:rsidTr="006C2906">
        <w:tc>
          <w:tcPr>
            <w:tcW w:w="4644" w:type="dxa"/>
            <w:shd w:val="clear" w:color="auto" w:fill="auto"/>
          </w:tcPr>
          <w:p w14:paraId="2825C7AB" w14:textId="77777777" w:rsidR="006C2906" w:rsidRPr="00E97C55" w:rsidRDefault="006C2906" w:rsidP="0098659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Кастрюля</w:t>
            </w:r>
          </w:p>
        </w:tc>
        <w:tc>
          <w:tcPr>
            <w:tcW w:w="4707" w:type="dxa"/>
            <w:shd w:val="clear" w:color="auto" w:fill="auto"/>
          </w:tcPr>
          <w:p w14:paraId="4C69A62A" w14:textId="77777777" w:rsidR="006C2906" w:rsidRPr="001C0040" w:rsidRDefault="0013280A" w:rsidP="00986592">
            <w:pPr>
              <w:jc w:val="both"/>
            </w:pPr>
            <w:r>
              <w:rPr>
                <w:rFonts w:eastAsia="Times New Roman"/>
              </w:rPr>
              <w:t>Конвекционная</w:t>
            </w:r>
            <w:r w:rsidR="004D7FFE">
              <w:rPr>
                <w:rFonts w:eastAsia="Times New Roman"/>
              </w:rPr>
              <w:t xml:space="preserve"> печь</w:t>
            </w:r>
          </w:p>
        </w:tc>
      </w:tr>
      <w:tr w:rsidR="006C2906" w:rsidRPr="00E97C55" w14:paraId="167350E1" w14:textId="77777777" w:rsidTr="006C2906">
        <w:tc>
          <w:tcPr>
            <w:tcW w:w="4644" w:type="dxa"/>
            <w:shd w:val="clear" w:color="auto" w:fill="auto"/>
          </w:tcPr>
          <w:p w14:paraId="21C7CEF6" w14:textId="77777777" w:rsidR="006C2906" w:rsidRPr="001C0040" w:rsidRDefault="006C2906" w:rsidP="0098659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Сковорода</w:t>
            </w:r>
          </w:p>
        </w:tc>
        <w:tc>
          <w:tcPr>
            <w:tcW w:w="4707" w:type="dxa"/>
            <w:shd w:val="clear" w:color="auto" w:fill="auto"/>
          </w:tcPr>
          <w:p w14:paraId="095B8112" w14:textId="77777777" w:rsidR="006C2906" w:rsidRPr="001C0040" w:rsidRDefault="004D7FFE" w:rsidP="0013280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Тестомесильн</w:t>
            </w:r>
            <w:r w:rsidR="0013280A">
              <w:rPr>
                <w:rFonts w:eastAsia="Times New Roman"/>
              </w:rPr>
              <w:t>ая</w:t>
            </w:r>
            <w:r>
              <w:rPr>
                <w:rFonts w:eastAsia="Times New Roman"/>
              </w:rPr>
              <w:t xml:space="preserve"> машин</w:t>
            </w:r>
            <w:r w:rsidR="0013280A">
              <w:rPr>
                <w:rFonts w:eastAsia="Times New Roman"/>
              </w:rPr>
              <w:t>а</w:t>
            </w:r>
          </w:p>
        </w:tc>
      </w:tr>
      <w:tr w:rsidR="004D7FFE" w:rsidRPr="00E97C55" w14:paraId="213AA031" w14:textId="77777777" w:rsidTr="006C2906">
        <w:tc>
          <w:tcPr>
            <w:tcW w:w="4644" w:type="dxa"/>
            <w:shd w:val="clear" w:color="auto" w:fill="auto"/>
          </w:tcPr>
          <w:p w14:paraId="60F28A33" w14:textId="77777777" w:rsidR="004D7FFE" w:rsidRPr="00E97C55" w:rsidRDefault="004D7FFE" w:rsidP="0098659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Нож Кулинарный</w:t>
            </w:r>
          </w:p>
        </w:tc>
        <w:tc>
          <w:tcPr>
            <w:tcW w:w="4707" w:type="dxa"/>
            <w:shd w:val="clear" w:color="auto" w:fill="auto"/>
          </w:tcPr>
          <w:p w14:paraId="53ACA4C9" w14:textId="77777777" w:rsidR="004D7FFE" w:rsidRPr="00E97C55" w:rsidRDefault="004D7FFE" w:rsidP="0013280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Индукционн</w:t>
            </w:r>
            <w:r w:rsidR="0013280A">
              <w:rPr>
                <w:rFonts w:eastAsia="Times New Roman"/>
              </w:rPr>
              <w:t>ая</w:t>
            </w:r>
            <w:r>
              <w:rPr>
                <w:rFonts w:eastAsia="Times New Roman"/>
              </w:rPr>
              <w:t xml:space="preserve"> настольн</w:t>
            </w:r>
            <w:r w:rsidR="0013280A">
              <w:rPr>
                <w:rFonts w:eastAsia="Times New Roman"/>
              </w:rPr>
              <w:t>ая</w:t>
            </w:r>
            <w:r>
              <w:rPr>
                <w:rFonts w:eastAsia="Times New Roman"/>
              </w:rPr>
              <w:t xml:space="preserve"> плит</w:t>
            </w:r>
            <w:r w:rsidR="0013280A">
              <w:rPr>
                <w:rFonts w:eastAsia="Times New Roman"/>
              </w:rPr>
              <w:t>а</w:t>
            </w:r>
          </w:p>
        </w:tc>
      </w:tr>
      <w:tr w:rsidR="004D7FFE" w:rsidRPr="00E97C55" w14:paraId="769AB035" w14:textId="77777777" w:rsidTr="006C2906">
        <w:tc>
          <w:tcPr>
            <w:tcW w:w="4644" w:type="dxa"/>
            <w:shd w:val="clear" w:color="auto" w:fill="auto"/>
          </w:tcPr>
          <w:p w14:paraId="6120443A" w14:textId="77777777" w:rsidR="004D7FFE" w:rsidRPr="00E97C55" w:rsidRDefault="00986592" w:rsidP="0098659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Измерительные весы</w:t>
            </w:r>
          </w:p>
        </w:tc>
        <w:tc>
          <w:tcPr>
            <w:tcW w:w="4707" w:type="dxa"/>
            <w:shd w:val="clear" w:color="auto" w:fill="auto"/>
          </w:tcPr>
          <w:p w14:paraId="2DE64967" w14:textId="77777777" w:rsidR="004D7FFE" w:rsidRPr="00E97C55" w:rsidRDefault="004D7FFE" w:rsidP="0098659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Планетарный миксер</w:t>
            </w:r>
          </w:p>
        </w:tc>
      </w:tr>
    </w:tbl>
    <w:p w14:paraId="4458F739" w14:textId="77777777" w:rsidR="00D727DF" w:rsidRDefault="00D727DF" w:rsidP="006C2906">
      <w:pPr>
        <w:spacing w:before="120" w:after="120"/>
        <w:ind w:firstLine="709"/>
        <w:jc w:val="both"/>
      </w:pPr>
    </w:p>
    <w:p w14:paraId="419D7C64" w14:textId="77777777" w:rsidR="00D727DF" w:rsidRDefault="00D727DF">
      <w:pPr>
        <w:spacing w:after="160" w:line="259" w:lineRule="auto"/>
      </w:pPr>
      <w:r>
        <w:br w:type="page"/>
      </w:r>
    </w:p>
    <w:p w14:paraId="2766DF83" w14:textId="24112AA3" w:rsidR="006C2906" w:rsidRPr="00E97C55" w:rsidRDefault="006C2906" w:rsidP="006C2906">
      <w:pPr>
        <w:spacing w:before="120" w:after="120"/>
        <w:ind w:firstLine="709"/>
        <w:jc w:val="both"/>
      </w:pPr>
      <w:r w:rsidRPr="007207EE">
        <w:lastRenderedPageBreak/>
        <w:t>1.4. Участник возрастной группы 18+ для выполнения конкурсного задания использует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78"/>
      </w:tblGrid>
      <w:tr w:rsidR="006C2906" w:rsidRPr="00E97C55" w14:paraId="06361174" w14:textId="77777777" w:rsidTr="00912709">
        <w:tc>
          <w:tcPr>
            <w:tcW w:w="9322" w:type="dxa"/>
            <w:gridSpan w:val="2"/>
            <w:shd w:val="clear" w:color="auto" w:fill="auto"/>
          </w:tcPr>
          <w:p w14:paraId="30995A9D" w14:textId="77777777" w:rsidR="006C2906" w:rsidRPr="00E97C55" w:rsidRDefault="006C2906" w:rsidP="0098659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Наименование оборудования</w:t>
            </w:r>
          </w:p>
        </w:tc>
      </w:tr>
      <w:tr w:rsidR="006C2906" w:rsidRPr="00E97C55" w14:paraId="4221DB90" w14:textId="77777777" w:rsidTr="00912709">
        <w:tc>
          <w:tcPr>
            <w:tcW w:w="4644" w:type="dxa"/>
            <w:shd w:val="clear" w:color="auto" w:fill="auto"/>
          </w:tcPr>
          <w:p w14:paraId="63484F81" w14:textId="77777777" w:rsidR="00517720" w:rsidRDefault="006C2906" w:rsidP="0098659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 xml:space="preserve">использует </w:t>
            </w:r>
          </w:p>
          <w:p w14:paraId="681EE2D3" w14:textId="77777777" w:rsidR="006C2906" w:rsidRPr="00E97C55" w:rsidRDefault="006C2906" w:rsidP="0098659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самостоятельно</w:t>
            </w:r>
          </w:p>
        </w:tc>
        <w:tc>
          <w:tcPr>
            <w:tcW w:w="4678" w:type="dxa"/>
            <w:shd w:val="clear" w:color="auto" w:fill="auto"/>
          </w:tcPr>
          <w:p w14:paraId="03F0A620" w14:textId="77777777" w:rsidR="006C2906" w:rsidRPr="00E97C55" w:rsidRDefault="006C2906" w:rsidP="0098659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 xml:space="preserve">выполняет конкурсное задание </w:t>
            </w:r>
            <w:r w:rsidR="0013280A">
              <w:rPr>
                <w:rFonts w:eastAsia="Times New Roman"/>
                <w:b/>
              </w:rPr>
              <w:br/>
            </w:r>
            <w:r w:rsidRPr="00E97C55">
              <w:rPr>
                <w:rFonts w:eastAsia="Times New Roman"/>
                <w:b/>
              </w:rPr>
              <w:t xml:space="preserve">совместно с экспертом </w:t>
            </w:r>
          </w:p>
        </w:tc>
      </w:tr>
      <w:tr w:rsidR="006C2906" w:rsidRPr="00E97C55" w14:paraId="4A09043E" w14:textId="77777777" w:rsidTr="00912709">
        <w:tc>
          <w:tcPr>
            <w:tcW w:w="4644" w:type="dxa"/>
            <w:shd w:val="clear" w:color="auto" w:fill="auto"/>
          </w:tcPr>
          <w:p w14:paraId="27F0F729" w14:textId="77777777" w:rsidR="006C2906" w:rsidRPr="00E97C55" w:rsidRDefault="006C2906" w:rsidP="0013280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Конвекционн</w:t>
            </w:r>
            <w:r w:rsidR="0013280A">
              <w:rPr>
                <w:rFonts w:eastAsia="Times New Roman"/>
              </w:rPr>
              <w:t>ая</w:t>
            </w:r>
            <w:r>
              <w:rPr>
                <w:rFonts w:eastAsia="Times New Roman"/>
              </w:rPr>
              <w:t xml:space="preserve"> печь</w:t>
            </w:r>
          </w:p>
        </w:tc>
        <w:tc>
          <w:tcPr>
            <w:tcW w:w="4678" w:type="dxa"/>
            <w:shd w:val="clear" w:color="auto" w:fill="auto"/>
          </w:tcPr>
          <w:p w14:paraId="62469D2F" w14:textId="77777777" w:rsidR="006C2906" w:rsidRPr="00E97C55" w:rsidRDefault="006C2906" w:rsidP="00986592">
            <w:pPr>
              <w:jc w:val="both"/>
              <w:rPr>
                <w:rFonts w:eastAsia="Times New Roman"/>
              </w:rPr>
            </w:pPr>
          </w:p>
        </w:tc>
      </w:tr>
      <w:tr w:rsidR="006C2906" w:rsidRPr="00E97C55" w14:paraId="28EC0D99" w14:textId="77777777" w:rsidTr="00912709">
        <w:tc>
          <w:tcPr>
            <w:tcW w:w="4644" w:type="dxa"/>
            <w:shd w:val="clear" w:color="auto" w:fill="auto"/>
          </w:tcPr>
          <w:p w14:paraId="56F49524" w14:textId="77777777" w:rsidR="006C2906" w:rsidRPr="001C0040" w:rsidRDefault="006C2906" w:rsidP="0013280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Подов</w:t>
            </w:r>
            <w:r w:rsidR="0013280A">
              <w:rPr>
                <w:rFonts w:eastAsia="Times New Roman"/>
              </w:rPr>
              <w:t>ая</w:t>
            </w:r>
            <w:r>
              <w:rPr>
                <w:rFonts w:eastAsia="Times New Roman"/>
              </w:rPr>
              <w:t xml:space="preserve"> печь</w:t>
            </w:r>
          </w:p>
        </w:tc>
        <w:tc>
          <w:tcPr>
            <w:tcW w:w="4678" w:type="dxa"/>
            <w:shd w:val="clear" w:color="auto" w:fill="auto"/>
          </w:tcPr>
          <w:p w14:paraId="000A5F06" w14:textId="77777777" w:rsidR="006C2906" w:rsidRPr="00E97C55" w:rsidRDefault="006C2906" w:rsidP="00986592">
            <w:pPr>
              <w:jc w:val="both"/>
              <w:rPr>
                <w:rFonts w:eastAsia="Times New Roman"/>
              </w:rPr>
            </w:pPr>
          </w:p>
        </w:tc>
      </w:tr>
      <w:tr w:rsidR="006C2906" w:rsidRPr="00E97C55" w14:paraId="02C53A98" w14:textId="77777777" w:rsidTr="00912709">
        <w:tc>
          <w:tcPr>
            <w:tcW w:w="4644" w:type="dxa"/>
            <w:shd w:val="clear" w:color="auto" w:fill="auto"/>
          </w:tcPr>
          <w:p w14:paraId="02D264B4" w14:textId="77777777" w:rsidR="006C2906" w:rsidRPr="00E97C55" w:rsidRDefault="006C2906" w:rsidP="0013280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Тестомесильн</w:t>
            </w:r>
            <w:r w:rsidR="0013280A">
              <w:rPr>
                <w:rFonts w:eastAsia="Times New Roman"/>
              </w:rPr>
              <w:t>ая</w:t>
            </w:r>
            <w:r>
              <w:rPr>
                <w:rFonts w:eastAsia="Times New Roman"/>
              </w:rPr>
              <w:t xml:space="preserve"> машин</w:t>
            </w:r>
            <w:r w:rsidR="0013280A">
              <w:rPr>
                <w:rFonts w:eastAsia="Times New Roman"/>
              </w:rPr>
              <w:t>а</w:t>
            </w:r>
          </w:p>
        </w:tc>
        <w:tc>
          <w:tcPr>
            <w:tcW w:w="4678" w:type="dxa"/>
            <w:shd w:val="clear" w:color="auto" w:fill="auto"/>
          </w:tcPr>
          <w:p w14:paraId="5C6DFE64" w14:textId="77777777" w:rsidR="006C2906" w:rsidRPr="00E97C55" w:rsidRDefault="006C2906" w:rsidP="00986592">
            <w:pPr>
              <w:jc w:val="both"/>
              <w:rPr>
                <w:rFonts w:eastAsia="Times New Roman"/>
              </w:rPr>
            </w:pPr>
          </w:p>
        </w:tc>
      </w:tr>
      <w:tr w:rsidR="006C2906" w:rsidRPr="00E97C55" w14:paraId="16F1A634" w14:textId="77777777" w:rsidTr="00912709">
        <w:tc>
          <w:tcPr>
            <w:tcW w:w="4644" w:type="dxa"/>
            <w:shd w:val="clear" w:color="auto" w:fill="auto"/>
          </w:tcPr>
          <w:p w14:paraId="636591CA" w14:textId="77777777" w:rsidR="006C2906" w:rsidRPr="00E97C55" w:rsidRDefault="006C2906" w:rsidP="0013280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Тестораскаточн</w:t>
            </w:r>
            <w:r w:rsidR="0013280A">
              <w:rPr>
                <w:rFonts w:eastAsia="Times New Roman"/>
              </w:rPr>
              <w:t>ая</w:t>
            </w:r>
            <w:r>
              <w:rPr>
                <w:rFonts w:eastAsia="Times New Roman"/>
              </w:rPr>
              <w:t xml:space="preserve"> машин</w:t>
            </w:r>
            <w:r w:rsidR="0013280A">
              <w:rPr>
                <w:rFonts w:eastAsia="Times New Roman"/>
              </w:rPr>
              <w:t>а</w:t>
            </w:r>
          </w:p>
        </w:tc>
        <w:tc>
          <w:tcPr>
            <w:tcW w:w="4678" w:type="dxa"/>
            <w:shd w:val="clear" w:color="auto" w:fill="auto"/>
          </w:tcPr>
          <w:p w14:paraId="4A96D18B" w14:textId="77777777" w:rsidR="006C2906" w:rsidRPr="00E97C55" w:rsidRDefault="006C2906" w:rsidP="00986592">
            <w:pPr>
              <w:jc w:val="both"/>
              <w:rPr>
                <w:rFonts w:eastAsia="Times New Roman"/>
              </w:rPr>
            </w:pPr>
          </w:p>
        </w:tc>
      </w:tr>
      <w:tr w:rsidR="006C2906" w:rsidRPr="00E97C55" w14:paraId="785BE1AE" w14:textId="77777777" w:rsidTr="00912709">
        <w:tc>
          <w:tcPr>
            <w:tcW w:w="4644" w:type="dxa"/>
            <w:shd w:val="clear" w:color="auto" w:fill="auto"/>
          </w:tcPr>
          <w:p w14:paraId="4F81D129" w14:textId="77777777" w:rsidR="006C2906" w:rsidRPr="00E97C55" w:rsidRDefault="006C2906" w:rsidP="0013280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Индукционн</w:t>
            </w:r>
            <w:r w:rsidR="0013280A">
              <w:rPr>
                <w:rFonts w:eastAsia="Times New Roman"/>
              </w:rPr>
              <w:t>ая</w:t>
            </w:r>
            <w:r>
              <w:rPr>
                <w:rFonts w:eastAsia="Times New Roman"/>
              </w:rPr>
              <w:t xml:space="preserve"> настольн</w:t>
            </w:r>
            <w:r w:rsidR="0013280A">
              <w:rPr>
                <w:rFonts w:eastAsia="Times New Roman"/>
              </w:rPr>
              <w:t>ая</w:t>
            </w:r>
            <w:r>
              <w:rPr>
                <w:rFonts w:eastAsia="Times New Roman"/>
              </w:rPr>
              <w:t>плит</w:t>
            </w:r>
            <w:r w:rsidR="0013280A">
              <w:rPr>
                <w:rFonts w:eastAsia="Times New Roman"/>
              </w:rPr>
              <w:t>а</w:t>
            </w:r>
          </w:p>
        </w:tc>
        <w:tc>
          <w:tcPr>
            <w:tcW w:w="4678" w:type="dxa"/>
            <w:shd w:val="clear" w:color="auto" w:fill="auto"/>
          </w:tcPr>
          <w:p w14:paraId="4241FB8B" w14:textId="77777777" w:rsidR="006C2906" w:rsidRPr="00E97C55" w:rsidRDefault="006C2906" w:rsidP="00986592">
            <w:pPr>
              <w:jc w:val="both"/>
              <w:rPr>
                <w:rFonts w:eastAsia="Times New Roman"/>
              </w:rPr>
            </w:pPr>
          </w:p>
        </w:tc>
      </w:tr>
      <w:tr w:rsidR="006C2906" w:rsidRPr="00E97C55" w14:paraId="2A0FEA1E" w14:textId="77777777" w:rsidTr="00912709">
        <w:tc>
          <w:tcPr>
            <w:tcW w:w="4644" w:type="dxa"/>
            <w:shd w:val="clear" w:color="auto" w:fill="auto"/>
          </w:tcPr>
          <w:p w14:paraId="77EDB669" w14:textId="77777777" w:rsidR="006C2906" w:rsidRPr="00E97C55" w:rsidRDefault="006C2906" w:rsidP="0098659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Планетарный миксер</w:t>
            </w:r>
          </w:p>
        </w:tc>
        <w:tc>
          <w:tcPr>
            <w:tcW w:w="4678" w:type="dxa"/>
            <w:shd w:val="clear" w:color="auto" w:fill="auto"/>
          </w:tcPr>
          <w:p w14:paraId="757BD10E" w14:textId="77777777" w:rsidR="006C2906" w:rsidRPr="00E97C55" w:rsidRDefault="006C2906" w:rsidP="00986592">
            <w:pPr>
              <w:jc w:val="both"/>
              <w:rPr>
                <w:rFonts w:eastAsia="Times New Roman"/>
              </w:rPr>
            </w:pPr>
          </w:p>
        </w:tc>
      </w:tr>
      <w:tr w:rsidR="00986592" w:rsidRPr="00E97C55" w14:paraId="6A95C8B2" w14:textId="77777777" w:rsidTr="00912709">
        <w:tc>
          <w:tcPr>
            <w:tcW w:w="4644" w:type="dxa"/>
            <w:shd w:val="clear" w:color="auto" w:fill="auto"/>
          </w:tcPr>
          <w:p w14:paraId="3F954742" w14:textId="77777777" w:rsidR="00986592" w:rsidRPr="00E97C55" w:rsidRDefault="00986592" w:rsidP="0098659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Кастрюля</w:t>
            </w:r>
          </w:p>
        </w:tc>
        <w:tc>
          <w:tcPr>
            <w:tcW w:w="4678" w:type="dxa"/>
            <w:shd w:val="clear" w:color="auto" w:fill="auto"/>
          </w:tcPr>
          <w:p w14:paraId="5CDB77F5" w14:textId="77777777" w:rsidR="00986592" w:rsidRPr="00E97C55" w:rsidRDefault="00986592" w:rsidP="00986592">
            <w:pPr>
              <w:jc w:val="both"/>
              <w:rPr>
                <w:rFonts w:eastAsia="Times New Roman"/>
              </w:rPr>
            </w:pPr>
          </w:p>
        </w:tc>
      </w:tr>
      <w:tr w:rsidR="00986592" w:rsidRPr="00E97C55" w14:paraId="0ADDCE4E" w14:textId="77777777" w:rsidTr="00912709">
        <w:tc>
          <w:tcPr>
            <w:tcW w:w="4644" w:type="dxa"/>
            <w:shd w:val="clear" w:color="auto" w:fill="auto"/>
          </w:tcPr>
          <w:p w14:paraId="0F413493" w14:textId="77777777" w:rsidR="00986592" w:rsidRPr="001C0040" w:rsidRDefault="00986592" w:rsidP="0098659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Сковорода</w:t>
            </w:r>
          </w:p>
        </w:tc>
        <w:tc>
          <w:tcPr>
            <w:tcW w:w="4678" w:type="dxa"/>
            <w:shd w:val="clear" w:color="auto" w:fill="auto"/>
          </w:tcPr>
          <w:p w14:paraId="538AB20F" w14:textId="77777777" w:rsidR="00986592" w:rsidRPr="00E97C55" w:rsidRDefault="00986592" w:rsidP="00986592">
            <w:pPr>
              <w:jc w:val="both"/>
              <w:rPr>
                <w:rFonts w:eastAsia="Times New Roman"/>
              </w:rPr>
            </w:pPr>
          </w:p>
        </w:tc>
      </w:tr>
      <w:tr w:rsidR="00986592" w:rsidRPr="00E97C55" w14:paraId="1FE3E9DB" w14:textId="77777777" w:rsidTr="00912709">
        <w:tc>
          <w:tcPr>
            <w:tcW w:w="4644" w:type="dxa"/>
            <w:shd w:val="clear" w:color="auto" w:fill="auto"/>
          </w:tcPr>
          <w:p w14:paraId="7A404C8A" w14:textId="77777777" w:rsidR="00986592" w:rsidRPr="00E97C55" w:rsidRDefault="00986592" w:rsidP="0098659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Нож Кулинарный</w:t>
            </w:r>
          </w:p>
        </w:tc>
        <w:tc>
          <w:tcPr>
            <w:tcW w:w="4678" w:type="dxa"/>
            <w:shd w:val="clear" w:color="auto" w:fill="auto"/>
          </w:tcPr>
          <w:p w14:paraId="0FC551E8" w14:textId="77777777" w:rsidR="00986592" w:rsidRPr="00E97C55" w:rsidRDefault="00986592" w:rsidP="00986592">
            <w:pPr>
              <w:jc w:val="both"/>
              <w:rPr>
                <w:rFonts w:eastAsia="Times New Roman"/>
              </w:rPr>
            </w:pPr>
          </w:p>
        </w:tc>
      </w:tr>
      <w:tr w:rsidR="00986592" w:rsidRPr="00E97C55" w14:paraId="0483912E" w14:textId="77777777" w:rsidTr="00912709">
        <w:tc>
          <w:tcPr>
            <w:tcW w:w="4644" w:type="dxa"/>
            <w:shd w:val="clear" w:color="auto" w:fill="auto"/>
          </w:tcPr>
          <w:p w14:paraId="058F2F5C" w14:textId="77777777" w:rsidR="00986592" w:rsidRDefault="00986592" w:rsidP="0098659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Измерительные весы</w:t>
            </w:r>
          </w:p>
        </w:tc>
        <w:tc>
          <w:tcPr>
            <w:tcW w:w="4678" w:type="dxa"/>
            <w:shd w:val="clear" w:color="auto" w:fill="auto"/>
          </w:tcPr>
          <w:p w14:paraId="611883C2" w14:textId="77777777" w:rsidR="00986592" w:rsidRPr="00E97C55" w:rsidRDefault="00986592" w:rsidP="00986592">
            <w:pPr>
              <w:jc w:val="both"/>
              <w:rPr>
                <w:rFonts w:eastAsia="Times New Roman"/>
              </w:rPr>
            </w:pPr>
          </w:p>
        </w:tc>
      </w:tr>
    </w:tbl>
    <w:p w14:paraId="4665542C" w14:textId="77777777" w:rsidR="006C2906" w:rsidRPr="00E97C55" w:rsidRDefault="006C2906" w:rsidP="006C2906">
      <w:pPr>
        <w:spacing w:before="120" w:after="120"/>
        <w:ind w:firstLine="709"/>
        <w:jc w:val="both"/>
      </w:pPr>
      <w:r w:rsidRPr="00D96CA6">
        <w:t>1.5. При выполнении конкурсного задания на участника могут воздействовать следующие вредные и (или) опасные факторы:</w:t>
      </w:r>
    </w:p>
    <w:p w14:paraId="385AFA3F" w14:textId="77777777" w:rsidR="0013280A" w:rsidRDefault="006C2906" w:rsidP="0013280A">
      <w:pPr>
        <w:pStyle w:val="ae"/>
        <w:ind w:firstLine="709"/>
      </w:pPr>
      <w:r w:rsidRPr="00E97C55">
        <w:t>Физические:</w:t>
      </w:r>
    </w:p>
    <w:p w14:paraId="153F09B2" w14:textId="77777777" w:rsidR="006C2906" w:rsidRPr="00E97C55" w:rsidRDefault="006C2906" w:rsidP="0013280A">
      <w:pPr>
        <w:pStyle w:val="ae"/>
        <w:ind w:firstLine="709"/>
      </w:pPr>
      <w:r w:rsidRPr="00E97C55">
        <w:t>режущие и колющие предметы;</w:t>
      </w:r>
    </w:p>
    <w:p w14:paraId="2E63BE18" w14:textId="77777777" w:rsidR="006C2906" w:rsidRDefault="006C2906" w:rsidP="0013280A">
      <w:pPr>
        <w:pStyle w:val="ae"/>
        <w:numPr>
          <w:ilvl w:val="0"/>
          <w:numId w:val="11"/>
        </w:numPr>
        <w:tabs>
          <w:tab w:val="left" w:pos="1134"/>
        </w:tabs>
        <w:ind w:hanging="11"/>
      </w:pPr>
      <w:r>
        <w:t>термические ожоги;</w:t>
      </w:r>
    </w:p>
    <w:p w14:paraId="43805CAF" w14:textId="77777777" w:rsidR="006C2906" w:rsidRDefault="006C2906" w:rsidP="0013280A">
      <w:pPr>
        <w:pStyle w:val="ae"/>
        <w:numPr>
          <w:ilvl w:val="0"/>
          <w:numId w:val="11"/>
        </w:numPr>
        <w:tabs>
          <w:tab w:val="left" w:pos="1134"/>
        </w:tabs>
        <w:ind w:hanging="11"/>
      </w:pPr>
      <w:r>
        <w:t>травмы и различные повреждения рук в случае прикосновения к вращающимся, движущимся частям оборудования;</w:t>
      </w:r>
    </w:p>
    <w:p w14:paraId="2E7087BB" w14:textId="77777777" w:rsidR="006C2906" w:rsidRDefault="006C2906" w:rsidP="0013280A">
      <w:pPr>
        <w:pStyle w:val="ae"/>
        <w:numPr>
          <w:ilvl w:val="0"/>
          <w:numId w:val="11"/>
        </w:numPr>
        <w:tabs>
          <w:tab w:val="left" w:pos="1134"/>
        </w:tabs>
        <w:ind w:hanging="11"/>
      </w:pPr>
      <w:r>
        <w:t>поражение электрическим током при неисправном заземлении корпуса (электрические ожоги).</w:t>
      </w:r>
    </w:p>
    <w:p w14:paraId="2E13E8D3" w14:textId="77777777" w:rsidR="006C2906" w:rsidRPr="00E97C55" w:rsidRDefault="006C2906" w:rsidP="004D7FFE">
      <w:pPr>
        <w:pStyle w:val="ad"/>
        <w:tabs>
          <w:tab w:val="left" w:pos="1134"/>
        </w:tabs>
        <w:spacing w:before="120" w:after="120"/>
        <w:ind w:left="709"/>
        <w:jc w:val="both"/>
      </w:pPr>
      <w:r w:rsidRPr="00E97C55">
        <w:t>Психологические:</w:t>
      </w:r>
    </w:p>
    <w:p w14:paraId="4CD7C2F7" w14:textId="77777777" w:rsidR="006C2906" w:rsidRPr="00E97C55" w:rsidRDefault="006C2906" w:rsidP="004D7FFE">
      <w:pPr>
        <w:pStyle w:val="ad"/>
        <w:numPr>
          <w:ilvl w:val="0"/>
          <w:numId w:val="3"/>
        </w:numPr>
        <w:tabs>
          <w:tab w:val="left" w:pos="1134"/>
        </w:tabs>
        <w:spacing w:before="120" w:after="120"/>
        <w:ind w:left="709" w:firstLine="0"/>
        <w:jc w:val="both"/>
      </w:pPr>
      <w:r w:rsidRPr="00E97C55">
        <w:t>чрезмерное напряжение внимания</w:t>
      </w:r>
      <w:r>
        <w:t>;</w:t>
      </w:r>
    </w:p>
    <w:p w14:paraId="0C5F4F2E" w14:textId="77777777" w:rsidR="006C2906" w:rsidRDefault="006C2906" w:rsidP="004D7FFE">
      <w:pPr>
        <w:pStyle w:val="ad"/>
        <w:numPr>
          <w:ilvl w:val="0"/>
          <w:numId w:val="3"/>
        </w:numPr>
        <w:tabs>
          <w:tab w:val="left" w:pos="1134"/>
        </w:tabs>
        <w:spacing w:before="120" w:after="120"/>
        <w:ind w:left="709" w:firstLine="0"/>
        <w:jc w:val="both"/>
      </w:pPr>
      <w:r w:rsidRPr="00E97C55">
        <w:t>усиленная нагрузка на зрение</w:t>
      </w:r>
      <w:r>
        <w:t>;</w:t>
      </w:r>
    </w:p>
    <w:p w14:paraId="3F6D5C32" w14:textId="77777777" w:rsidR="006C2906" w:rsidRPr="00E97C55" w:rsidRDefault="006C2906" w:rsidP="004D7FFE">
      <w:pPr>
        <w:pStyle w:val="ad"/>
        <w:numPr>
          <w:ilvl w:val="0"/>
          <w:numId w:val="3"/>
        </w:numPr>
        <w:tabs>
          <w:tab w:val="left" w:pos="1134"/>
        </w:tabs>
        <w:spacing w:before="120" w:after="120"/>
        <w:ind w:left="709" w:firstLine="0"/>
        <w:jc w:val="both"/>
      </w:pPr>
      <w:r>
        <w:t>повышенная ответственность;</w:t>
      </w:r>
    </w:p>
    <w:p w14:paraId="6176C4C0" w14:textId="77777777" w:rsidR="006C2906" w:rsidRPr="00E97C55" w:rsidRDefault="006C2906" w:rsidP="004D7FFE">
      <w:pPr>
        <w:pStyle w:val="ad"/>
        <w:numPr>
          <w:ilvl w:val="0"/>
          <w:numId w:val="3"/>
        </w:numPr>
        <w:tabs>
          <w:tab w:val="left" w:pos="1134"/>
        </w:tabs>
        <w:spacing w:before="120" w:after="120"/>
        <w:ind w:left="709" w:firstLine="0"/>
        <w:jc w:val="both"/>
      </w:pPr>
      <w:r>
        <w:t>постоянное использование теплового и механического оборудования.</w:t>
      </w:r>
    </w:p>
    <w:p w14:paraId="2466EABE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1.6. Применяемые во время выполнения конкурсного задания средства индивидуальной защиты:</w:t>
      </w:r>
    </w:p>
    <w:p w14:paraId="1B485191" w14:textId="77777777" w:rsidR="006C2906" w:rsidRDefault="004D7FFE" w:rsidP="004D7FFE">
      <w:pPr>
        <w:pStyle w:val="ad"/>
        <w:numPr>
          <w:ilvl w:val="0"/>
          <w:numId w:val="4"/>
        </w:numPr>
        <w:tabs>
          <w:tab w:val="left" w:pos="1134"/>
        </w:tabs>
        <w:spacing w:before="120" w:after="120"/>
        <w:ind w:left="709" w:firstLine="0"/>
        <w:jc w:val="both"/>
      </w:pPr>
      <w:r>
        <w:t xml:space="preserve">специализированная </w:t>
      </w:r>
      <w:r w:rsidR="006C2906">
        <w:t>обувь с закрытым носком и фиксированной пяткой на не скользящей подошве;</w:t>
      </w:r>
    </w:p>
    <w:p w14:paraId="406DF9A6" w14:textId="77777777" w:rsidR="006C2906" w:rsidRPr="00E97C55" w:rsidRDefault="006C2906" w:rsidP="004D7FFE">
      <w:pPr>
        <w:pStyle w:val="ad"/>
        <w:numPr>
          <w:ilvl w:val="0"/>
          <w:numId w:val="4"/>
        </w:numPr>
        <w:tabs>
          <w:tab w:val="left" w:pos="1134"/>
        </w:tabs>
        <w:spacing w:before="120" w:after="120"/>
        <w:ind w:left="709" w:firstLine="0"/>
        <w:jc w:val="both"/>
      </w:pPr>
      <w:r>
        <w:t>пекарские рукавицы</w:t>
      </w:r>
      <w:r w:rsidRPr="00E97C55">
        <w:t>;</w:t>
      </w:r>
    </w:p>
    <w:p w14:paraId="560F2434" w14:textId="77777777" w:rsidR="006C2906" w:rsidRDefault="006C2906" w:rsidP="004D7FFE">
      <w:pPr>
        <w:pStyle w:val="ad"/>
        <w:numPr>
          <w:ilvl w:val="0"/>
          <w:numId w:val="4"/>
        </w:numPr>
        <w:tabs>
          <w:tab w:val="left" w:pos="1134"/>
        </w:tabs>
        <w:spacing w:before="120" w:after="120"/>
        <w:ind w:left="709" w:firstLine="0"/>
        <w:jc w:val="both"/>
      </w:pPr>
      <w:r>
        <w:t>прихватки.</w:t>
      </w:r>
    </w:p>
    <w:p w14:paraId="1DECC2FF" w14:textId="77777777" w:rsidR="006C2906" w:rsidRDefault="006C2906" w:rsidP="006C2906">
      <w:pPr>
        <w:spacing w:before="120" w:after="120"/>
        <w:ind w:firstLine="709"/>
        <w:jc w:val="both"/>
      </w:pPr>
      <w:r w:rsidRPr="00E97C55">
        <w:t>1.7. Знаки безопасности, используемые на рабочем месте, для обозначения присутствующих опасностей: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4"/>
        <w:gridCol w:w="4581"/>
      </w:tblGrid>
      <w:tr w:rsidR="004D7FFE" w14:paraId="2616DB09" w14:textId="77777777" w:rsidTr="004D7FFE">
        <w:tc>
          <w:tcPr>
            <w:tcW w:w="4928" w:type="dxa"/>
          </w:tcPr>
          <w:p w14:paraId="1F017DE4" w14:textId="6C6CFCCC" w:rsidR="004D7FFE" w:rsidRDefault="004D7FFE" w:rsidP="006C2906">
            <w:pPr>
              <w:spacing w:before="120" w:after="120"/>
              <w:jc w:val="both"/>
            </w:pPr>
            <w:r w:rsidRPr="00CF44C7">
              <w:rPr>
                <w:color w:val="000000"/>
              </w:rPr>
              <w:t>W 08 Осторожно электрическое напряжение</w:t>
            </w:r>
            <w:r w:rsidR="005C41D8">
              <w:rPr>
                <w:color w:val="000000"/>
              </w:rPr>
              <w:t xml:space="preserve">      </w:t>
            </w:r>
            <w:r w:rsidRPr="00CF44C7">
              <w:t xml:space="preserve"> </w:t>
            </w:r>
          </w:p>
        </w:tc>
        <w:tc>
          <w:tcPr>
            <w:tcW w:w="4643" w:type="dxa"/>
          </w:tcPr>
          <w:p w14:paraId="174751B9" w14:textId="77777777" w:rsidR="004D7FFE" w:rsidRDefault="004D7FFE" w:rsidP="004D7FFE">
            <w:pPr>
              <w:spacing w:before="120" w:after="120"/>
              <w:ind w:right="1700"/>
              <w:jc w:val="center"/>
            </w:pPr>
            <w:r w:rsidRPr="00CF44C7">
              <w:rPr>
                <w:noProof/>
              </w:rPr>
              <w:drawing>
                <wp:inline distT="0" distB="0" distL="0" distR="0" wp14:anchorId="646E3FFA" wp14:editId="749939F3">
                  <wp:extent cx="914400" cy="590550"/>
                  <wp:effectExtent l="0" t="0" r="0" b="0"/>
                  <wp:docPr id="14" name="Рисунок 12" descr="molniy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olniy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FFE" w14:paraId="494AD7AB" w14:textId="77777777" w:rsidTr="004D7FFE">
        <w:tc>
          <w:tcPr>
            <w:tcW w:w="4928" w:type="dxa"/>
          </w:tcPr>
          <w:p w14:paraId="55DD9DEB" w14:textId="77777777" w:rsidR="004D7FFE" w:rsidRDefault="004D7FFE" w:rsidP="006C2906">
            <w:pPr>
              <w:spacing w:before="120" w:after="120"/>
              <w:jc w:val="both"/>
            </w:pPr>
            <w:r w:rsidRPr="00CF44C7">
              <w:rPr>
                <w:color w:val="000000"/>
              </w:rPr>
              <w:t>F 04 Огнетушитель</w:t>
            </w:r>
          </w:p>
        </w:tc>
        <w:tc>
          <w:tcPr>
            <w:tcW w:w="4643" w:type="dxa"/>
          </w:tcPr>
          <w:p w14:paraId="32001C4F" w14:textId="77777777" w:rsidR="004D7FFE" w:rsidRDefault="004D7FFE" w:rsidP="004D7FFE">
            <w:pPr>
              <w:spacing w:before="120" w:after="120"/>
              <w:ind w:right="1700"/>
              <w:jc w:val="center"/>
            </w:pPr>
            <w:r w:rsidRPr="00CF44C7">
              <w:rPr>
                <w:noProof/>
              </w:rPr>
              <w:drawing>
                <wp:inline distT="0" distB="0" distL="0" distR="0" wp14:anchorId="35512134" wp14:editId="0473A089">
                  <wp:extent cx="447675" cy="438150"/>
                  <wp:effectExtent l="0" t="0" r="9525" b="0"/>
                  <wp:docPr id="16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FFE" w14:paraId="284CFD1E" w14:textId="77777777" w:rsidTr="004D7FFE">
        <w:tc>
          <w:tcPr>
            <w:tcW w:w="4928" w:type="dxa"/>
          </w:tcPr>
          <w:p w14:paraId="57409436" w14:textId="77777777" w:rsidR="004D7FFE" w:rsidRDefault="004D7FFE" w:rsidP="006C2906">
            <w:pPr>
              <w:spacing w:before="120" w:after="120"/>
              <w:jc w:val="both"/>
            </w:pPr>
            <w:r w:rsidRPr="00CF44C7">
              <w:rPr>
                <w:color w:val="000000"/>
              </w:rPr>
              <w:lastRenderedPageBreak/>
              <w:t>E 22 Указатель выхода</w:t>
            </w:r>
          </w:p>
        </w:tc>
        <w:tc>
          <w:tcPr>
            <w:tcW w:w="4643" w:type="dxa"/>
          </w:tcPr>
          <w:p w14:paraId="6382B455" w14:textId="77777777" w:rsidR="004D7FFE" w:rsidRDefault="004D7FFE" w:rsidP="004D7FFE">
            <w:pPr>
              <w:spacing w:before="120" w:after="120"/>
              <w:ind w:right="1700"/>
              <w:jc w:val="center"/>
            </w:pPr>
            <w:r w:rsidRPr="00CF44C7">
              <w:rPr>
                <w:noProof/>
              </w:rPr>
              <w:drawing>
                <wp:inline distT="0" distB="0" distL="0" distR="0" wp14:anchorId="62E256AC" wp14:editId="2023F973">
                  <wp:extent cx="771525" cy="409575"/>
                  <wp:effectExtent l="0" t="0" r="9525" b="9525"/>
                  <wp:docPr id="17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FFE" w14:paraId="72BFE7AE" w14:textId="77777777" w:rsidTr="004D7FFE">
        <w:tc>
          <w:tcPr>
            <w:tcW w:w="4928" w:type="dxa"/>
          </w:tcPr>
          <w:p w14:paraId="2C973261" w14:textId="77777777" w:rsidR="004D7FFE" w:rsidRDefault="004D7FFE" w:rsidP="006C2906">
            <w:pPr>
              <w:spacing w:before="120" w:after="120"/>
              <w:jc w:val="both"/>
            </w:pPr>
            <w:r w:rsidRPr="00CF44C7">
              <w:rPr>
                <w:color w:val="000000"/>
              </w:rPr>
              <w:t>E 23 Указатель запасного выхода</w:t>
            </w:r>
          </w:p>
        </w:tc>
        <w:tc>
          <w:tcPr>
            <w:tcW w:w="4643" w:type="dxa"/>
          </w:tcPr>
          <w:p w14:paraId="3F747BD8" w14:textId="77777777" w:rsidR="004D7FFE" w:rsidRDefault="004D7FFE" w:rsidP="004D7FFE">
            <w:pPr>
              <w:spacing w:before="120" w:after="120"/>
              <w:ind w:right="1700"/>
              <w:jc w:val="center"/>
            </w:pPr>
            <w:r w:rsidRPr="00CF44C7">
              <w:rPr>
                <w:noProof/>
              </w:rPr>
              <w:drawing>
                <wp:inline distT="0" distB="0" distL="0" distR="0" wp14:anchorId="1F257903" wp14:editId="7BA01F75">
                  <wp:extent cx="809625" cy="438150"/>
                  <wp:effectExtent l="0" t="0" r="9525" b="0"/>
                  <wp:docPr id="18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FFE" w14:paraId="6B3FE906" w14:textId="77777777" w:rsidTr="004D7FFE">
        <w:tc>
          <w:tcPr>
            <w:tcW w:w="4928" w:type="dxa"/>
          </w:tcPr>
          <w:p w14:paraId="4727F2B9" w14:textId="77777777" w:rsidR="004D7FFE" w:rsidRDefault="004D7FFE" w:rsidP="006C2906">
            <w:pPr>
              <w:spacing w:before="120" w:after="120"/>
              <w:jc w:val="both"/>
            </w:pPr>
            <w:r w:rsidRPr="00CF44C7">
              <w:rPr>
                <w:color w:val="000000"/>
              </w:rPr>
              <w:t>EC 01 Аптечка первой медицинской помощи</w:t>
            </w:r>
          </w:p>
        </w:tc>
        <w:tc>
          <w:tcPr>
            <w:tcW w:w="4643" w:type="dxa"/>
          </w:tcPr>
          <w:p w14:paraId="62978E6D" w14:textId="77777777" w:rsidR="004D7FFE" w:rsidRDefault="004D7FFE" w:rsidP="004D7FFE">
            <w:pPr>
              <w:spacing w:before="120" w:after="120"/>
              <w:ind w:right="1700"/>
              <w:jc w:val="center"/>
            </w:pPr>
            <w:r w:rsidRPr="00CF44C7">
              <w:rPr>
                <w:noProof/>
              </w:rPr>
              <w:drawing>
                <wp:inline distT="0" distB="0" distL="0" distR="0" wp14:anchorId="48E3D49F" wp14:editId="6760C12F">
                  <wp:extent cx="466725" cy="466725"/>
                  <wp:effectExtent l="0" t="0" r="9525" b="9525"/>
                  <wp:docPr id="19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FFE" w14:paraId="5A9746F9" w14:textId="77777777" w:rsidTr="004D7FFE">
        <w:tc>
          <w:tcPr>
            <w:tcW w:w="4928" w:type="dxa"/>
          </w:tcPr>
          <w:p w14:paraId="0DDB8DEF" w14:textId="77777777" w:rsidR="004D7FFE" w:rsidRDefault="004D7FFE" w:rsidP="006C2906">
            <w:pPr>
              <w:spacing w:before="120" w:after="120"/>
              <w:jc w:val="both"/>
            </w:pPr>
            <w:r w:rsidRPr="00CF44C7">
              <w:rPr>
                <w:color w:val="000000"/>
              </w:rPr>
              <w:t>P 01 Запрещается курить</w:t>
            </w:r>
          </w:p>
        </w:tc>
        <w:tc>
          <w:tcPr>
            <w:tcW w:w="4643" w:type="dxa"/>
          </w:tcPr>
          <w:p w14:paraId="3AE0BBF4" w14:textId="77777777" w:rsidR="004D7FFE" w:rsidRDefault="004D7FFE" w:rsidP="004D7FFE">
            <w:pPr>
              <w:spacing w:before="120" w:after="120"/>
              <w:ind w:right="1700"/>
              <w:jc w:val="center"/>
            </w:pPr>
            <w:r>
              <w:rPr>
                <w:noProof/>
              </w:rPr>
              <w:drawing>
                <wp:inline distT="0" distB="0" distL="0" distR="0" wp14:anchorId="05E017B9" wp14:editId="00FABA0D">
                  <wp:extent cx="495300" cy="495300"/>
                  <wp:effectExtent l="19050" t="0" r="0" b="0"/>
                  <wp:docPr id="20" name="Рисунок 5" descr="https://studfiles.net/html/2706/32/html_qBHtLJCsya.KhkT/img-9S7d9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studfiles.net/html/2706/32/html_qBHtLJCsya.KhkT/img-9S7d9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8A954C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14:paraId="778E7274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 xml:space="preserve">В помещении </w:t>
      </w:r>
      <w:r>
        <w:t>комнаты экспертов</w:t>
      </w:r>
      <w:r w:rsidRPr="00E97C55"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2EC9B112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В случае возникновения несчастного случая или болезни участника, об этом немедленно уведомляются Главный эксперт, Лидер команды и Эксперт</w:t>
      </w:r>
      <w:r>
        <w:t>-компатриот</w:t>
      </w:r>
      <w:r w:rsidRPr="00E97C55">
        <w:t xml:space="preserve">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0A9ACCCB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6FAF45A2" w14:textId="1E14F089" w:rsidR="006C2906" w:rsidRPr="00E97C55" w:rsidRDefault="006C2906" w:rsidP="006C2906">
      <w:pPr>
        <w:spacing w:before="120" w:after="120"/>
        <w:ind w:firstLine="709"/>
        <w:jc w:val="both"/>
      </w:pPr>
      <w:r w:rsidRPr="00E97C55">
        <w:t>1.9. Участники, допустившие невыполнение или нарушение инструкции по охране труда, привлекаются к ответственности в соответствии с Регламентом</w:t>
      </w:r>
      <w:r w:rsidR="005C41D8">
        <w:t xml:space="preserve"> Чемпионата</w:t>
      </w:r>
      <w:r w:rsidRPr="00E97C55">
        <w:t>.</w:t>
      </w:r>
    </w:p>
    <w:p w14:paraId="320F5967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11E5A082" w14:textId="77777777" w:rsidR="006C2906" w:rsidRPr="004D7FFE" w:rsidRDefault="006C2906" w:rsidP="004D7FFE">
      <w:pPr>
        <w:pStyle w:val="ae"/>
        <w:rPr>
          <w:sz w:val="16"/>
          <w:szCs w:val="16"/>
        </w:rPr>
      </w:pPr>
    </w:p>
    <w:p w14:paraId="314B57C5" w14:textId="77777777" w:rsidR="006C2906" w:rsidRPr="0047437A" w:rsidRDefault="006C2906" w:rsidP="006C2906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4" w:name="_Toc507427597"/>
      <w:r w:rsidRPr="00E97C55">
        <w:rPr>
          <w:rFonts w:ascii="Times New Roman" w:hAnsi="Times New Roman"/>
          <w:sz w:val="24"/>
          <w:szCs w:val="24"/>
        </w:rPr>
        <w:t xml:space="preserve">2.Требования охраны труда перед началом </w:t>
      </w:r>
      <w:bookmarkEnd w:id="4"/>
      <w:r>
        <w:rPr>
          <w:rFonts w:ascii="Times New Roman" w:hAnsi="Times New Roman"/>
          <w:sz w:val="24"/>
          <w:szCs w:val="24"/>
        </w:rPr>
        <w:t>выполнения конкурсного задания</w:t>
      </w:r>
    </w:p>
    <w:p w14:paraId="3272F16A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 xml:space="preserve">Перед началом </w:t>
      </w:r>
      <w:r>
        <w:t>выполнения конкурсного задания</w:t>
      </w:r>
      <w:r w:rsidRPr="00E97C55">
        <w:t xml:space="preserve"> участники должны выполнить следующее:</w:t>
      </w:r>
    </w:p>
    <w:p w14:paraId="7EA448F8" w14:textId="17DCF968" w:rsidR="006C2906" w:rsidRPr="00E97C55" w:rsidRDefault="006C2906" w:rsidP="006C2906">
      <w:pPr>
        <w:spacing w:before="120" w:after="120"/>
        <w:ind w:firstLine="709"/>
        <w:jc w:val="both"/>
      </w:pPr>
      <w:r w:rsidRPr="00E97C55">
        <w:t xml:space="preserve">2.1. В </w:t>
      </w:r>
      <w:r w:rsidR="005C41D8">
        <w:t>подготовительный день</w:t>
      </w:r>
      <w:r w:rsidRPr="00E97C55">
        <w:t xml:space="preserve">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7F904DA6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 xml:space="preserve">Проверить специальную одежду, обувь и др. средства индивидуальной защиты. Одеть необходимые средства защиты для выполнения </w:t>
      </w:r>
      <w:r>
        <w:t>подготовки рабочих мест, инструмента и оборудования</w:t>
      </w:r>
      <w:r w:rsidRPr="00E97C55">
        <w:t>.</w:t>
      </w:r>
    </w:p>
    <w:p w14:paraId="5DFFC75F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38908145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lastRenderedPageBreak/>
        <w:t>2.2. Подготовить рабочее место:</w:t>
      </w:r>
    </w:p>
    <w:p w14:paraId="1ABC1447" w14:textId="77777777" w:rsidR="00F24A76" w:rsidRDefault="00F24A76" w:rsidP="00D535EF">
      <w:pPr>
        <w:pStyle w:val="ae"/>
        <w:numPr>
          <w:ilvl w:val="0"/>
          <w:numId w:val="23"/>
        </w:numPr>
        <w:tabs>
          <w:tab w:val="left" w:pos="993"/>
        </w:tabs>
        <w:spacing w:line="276" w:lineRule="auto"/>
        <w:ind w:left="0" w:firstLine="709"/>
        <w:jc w:val="both"/>
      </w:pPr>
      <w:r w:rsidRPr="00F24A76">
        <w:t>удобно и устойчиво разместить запасы сырья, полуфабрикатов, инструмент, приспособления на стеллаже или на специальной полке под рабочим столом в соответствии с частотой использования и расходования;</w:t>
      </w:r>
    </w:p>
    <w:p w14:paraId="3C62A3F6" w14:textId="77777777" w:rsidR="00F24A76" w:rsidRDefault="006C2906" w:rsidP="00D535EF">
      <w:pPr>
        <w:pStyle w:val="ae"/>
        <w:numPr>
          <w:ilvl w:val="0"/>
          <w:numId w:val="23"/>
        </w:numPr>
        <w:tabs>
          <w:tab w:val="left" w:pos="993"/>
        </w:tabs>
        <w:spacing w:line="276" w:lineRule="auto"/>
        <w:ind w:left="0" w:firstLine="709"/>
        <w:jc w:val="both"/>
      </w:pPr>
      <w:r>
        <w:t>произвести подключение и настройку оборудования;</w:t>
      </w:r>
    </w:p>
    <w:p w14:paraId="2F38E8BD" w14:textId="77777777" w:rsidR="00F24A76" w:rsidRDefault="00F24A76" w:rsidP="00D535EF">
      <w:pPr>
        <w:pStyle w:val="ae"/>
        <w:numPr>
          <w:ilvl w:val="0"/>
          <w:numId w:val="23"/>
        </w:numPr>
        <w:tabs>
          <w:tab w:val="left" w:pos="993"/>
        </w:tabs>
        <w:spacing w:line="276" w:lineRule="auto"/>
        <w:ind w:left="0" w:firstLine="709"/>
        <w:jc w:val="both"/>
      </w:pPr>
      <w:r w:rsidRPr="00F24A76">
        <w:t>проверить устойчивость производственного стола, стеллажа, прочность крепления оборудования к фундаментам и подставкам;</w:t>
      </w:r>
    </w:p>
    <w:p w14:paraId="3545625E" w14:textId="77777777" w:rsidR="00F24A76" w:rsidRPr="00F24A76" w:rsidRDefault="00F24A76" w:rsidP="00D535EF">
      <w:pPr>
        <w:pStyle w:val="ae"/>
        <w:numPr>
          <w:ilvl w:val="0"/>
          <w:numId w:val="23"/>
        </w:numPr>
        <w:tabs>
          <w:tab w:val="left" w:pos="993"/>
        </w:tabs>
        <w:spacing w:line="276" w:lineRule="auto"/>
        <w:ind w:left="0" w:firstLine="709"/>
        <w:jc w:val="both"/>
      </w:pPr>
      <w:r w:rsidRPr="00F24A76">
        <w:t>надежно установить (закрепить) передвижное (переносное) оборудование и инвентарь на рабочем столе, подставке, передвижной тележке;</w:t>
      </w:r>
    </w:p>
    <w:p w14:paraId="41DB8378" w14:textId="77777777" w:rsidR="00F24A76" w:rsidRPr="00F24A76" w:rsidRDefault="00F24A76" w:rsidP="00D535EF">
      <w:pPr>
        <w:pStyle w:val="ae"/>
        <w:numPr>
          <w:ilvl w:val="0"/>
          <w:numId w:val="23"/>
        </w:numPr>
        <w:tabs>
          <w:tab w:val="left" w:pos="993"/>
        </w:tabs>
        <w:spacing w:line="276" w:lineRule="auto"/>
        <w:ind w:left="0" w:firstLine="709"/>
        <w:jc w:val="both"/>
      </w:pPr>
      <w:r w:rsidRPr="00F24A76">
        <w:rPr>
          <w:rStyle w:val="29pt"/>
          <w:rFonts w:eastAsia="Calibri"/>
          <w:sz w:val="24"/>
          <w:szCs w:val="24"/>
        </w:rPr>
        <w:t xml:space="preserve">наличие </w:t>
      </w:r>
      <w:r>
        <w:t>и исправность контрольно-</w:t>
      </w:r>
      <w:r w:rsidRPr="00F24A76">
        <w:t>измерительных приборов</w:t>
      </w:r>
    </w:p>
    <w:p w14:paraId="1D4F6BD6" w14:textId="77777777" w:rsidR="00F24A76" w:rsidRPr="00B3673E" w:rsidRDefault="00F24A76" w:rsidP="00D535EF">
      <w:pPr>
        <w:pStyle w:val="ae"/>
        <w:numPr>
          <w:ilvl w:val="0"/>
          <w:numId w:val="23"/>
        </w:numPr>
        <w:tabs>
          <w:tab w:val="left" w:pos="993"/>
        </w:tabs>
        <w:spacing w:line="276" w:lineRule="auto"/>
        <w:ind w:left="0" w:firstLine="709"/>
        <w:jc w:val="both"/>
      </w:pPr>
      <w:r w:rsidRPr="00B3673E">
        <w:t>состояние полов (отсутствие выбоин, неровностей, скользкости</w:t>
      </w:r>
      <w:r w:rsidR="00D535EF">
        <w:t>);</w:t>
      </w:r>
    </w:p>
    <w:p w14:paraId="0AE8B109" w14:textId="77777777" w:rsidR="00F24A76" w:rsidRPr="00B3673E" w:rsidRDefault="00F24A76" w:rsidP="00D535EF">
      <w:pPr>
        <w:pStyle w:val="ae"/>
        <w:numPr>
          <w:ilvl w:val="0"/>
          <w:numId w:val="23"/>
        </w:numPr>
        <w:tabs>
          <w:tab w:val="left" w:pos="993"/>
        </w:tabs>
        <w:spacing w:line="276" w:lineRule="auto"/>
        <w:ind w:left="0" w:firstLine="709"/>
        <w:jc w:val="both"/>
      </w:pPr>
      <w:r w:rsidRPr="00B3673E">
        <w:t>отсутствие выбоин, трещин и других неровностей на рабочих поверхностях производственных столов;</w:t>
      </w:r>
    </w:p>
    <w:p w14:paraId="1BDC53E7" w14:textId="77777777" w:rsidR="00F24A76" w:rsidRDefault="00F24A76" w:rsidP="00D535EF">
      <w:pPr>
        <w:pStyle w:val="ae"/>
        <w:numPr>
          <w:ilvl w:val="0"/>
          <w:numId w:val="23"/>
        </w:numPr>
        <w:tabs>
          <w:tab w:val="left" w:pos="993"/>
        </w:tabs>
        <w:spacing w:line="276" w:lineRule="auto"/>
        <w:ind w:left="0" w:firstLine="709"/>
        <w:jc w:val="both"/>
      </w:pPr>
      <w:r w:rsidRPr="00B3673E">
        <w:t xml:space="preserve">исправность применяемого инвентаря, приспособлений </w:t>
      </w:r>
      <w:r w:rsidRPr="00B3673E">
        <w:rPr>
          <w:rStyle w:val="20pt"/>
          <w:rFonts w:eastAsia="Calibri"/>
        </w:rPr>
        <w:t xml:space="preserve">и </w:t>
      </w:r>
      <w:r w:rsidRPr="00B3673E">
        <w:t>инструмента</w:t>
      </w:r>
      <w:r>
        <w:t>;</w:t>
      </w:r>
    </w:p>
    <w:p w14:paraId="6E8B9025" w14:textId="77777777" w:rsidR="00D535EF" w:rsidRPr="00D535EF" w:rsidRDefault="00D535EF" w:rsidP="00D535EF">
      <w:pPr>
        <w:pStyle w:val="ae"/>
        <w:tabs>
          <w:tab w:val="left" w:pos="993"/>
        </w:tabs>
        <w:spacing w:line="276" w:lineRule="auto"/>
        <w:ind w:left="709"/>
        <w:jc w:val="both"/>
        <w:rPr>
          <w:sz w:val="20"/>
        </w:rPr>
      </w:pPr>
    </w:p>
    <w:p w14:paraId="7B25C35D" w14:textId="77777777" w:rsidR="006C2906" w:rsidRPr="0013280A" w:rsidRDefault="006C2906" w:rsidP="006C2906">
      <w:pPr>
        <w:spacing w:before="120" w:after="120"/>
        <w:ind w:firstLine="709"/>
        <w:jc w:val="both"/>
        <w:rPr>
          <w:spacing w:val="-8"/>
        </w:rPr>
      </w:pPr>
      <w:r w:rsidRPr="0013280A">
        <w:rPr>
          <w:spacing w:val="-8"/>
        </w:rPr>
        <w:t>2.3. Подготовить инструмент и оборудование разрешенное к самостоятельной работе: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7"/>
        <w:gridCol w:w="6032"/>
      </w:tblGrid>
      <w:tr w:rsidR="006C2906" w:rsidRPr="00E97C55" w14:paraId="32C109D1" w14:textId="77777777" w:rsidTr="000D465E">
        <w:trPr>
          <w:tblHeader/>
        </w:trPr>
        <w:tc>
          <w:tcPr>
            <w:tcW w:w="3406" w:type="dxa"/>
            <w:shd w:val="clear" w:color="auto" w:fill="auto"/>
          </w:tcPr>
          <w:p w14:paraId="72C4C496" w14:textId="77777777" w:rsidR="006C2906" w:rsidRPr="00E97C55" w:rsidRDefault="006C2906" w:rsidP="0098659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6199" w:type="dxa"/>
            <w:shd w:val="clear" w:color="auto" w:fill="auto"/>
          </w:tcPr>
          <w:p w14:paraId="01B6ADCD" w14:textId="77777777" w:rsidR="00F24A76" w:rsidRDefault="006C2906" w:rsidP="0098659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 xml:space="preserve">Правила подготовки </w:t>
            </w:r>
          </w:p>
          <w:p w14:paraId="583635F6" w14:textId="77777777" w:rsidR="006C2906" w:rsidRPr="00E97C55" w:rsidRDefault="006C2906" w:rsidP="0098659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к выполнению конкурсного задания</w:t>
            </w:r>
          </w:p>
        </w:tc>
      </w:tr>
      <w:tr w:rsidR="006C2906" w:rsidRPr="00E97C55" w14:paraId="17697AFF" w14:textId="77777777" w:rsidTr="000D465E">
        <w:trPr>
          <w:trHeight w:val="439"/>
        </w:trPr>
        <w:tc>
          <w:tcPr>
            <w:tcW w:w="3406" w:type="dxa"/>
            <w:shd w:val="clear" w:color="auto" w:fill="auto"/>
          </w:tcPr>
          <w:p w14:paraId="32A2738A" w14:textId="77777777" w:rsidR="006C2906" w:rsidRPr="00E97C55" w:rsidRDefault="006C2906" w:rsidP="00F24A7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Тестомесильн</w:t>
            </w:r>
            <w:r w:rsidR="00F24A76">
              <w:rPr>
                <w:rFonts w:eastAsia="Times New Roman"/>
              </w:rPr>
              <w:t>ая</w:t>
            </w:r>
            <w:r>
              <w:rPr>
                <w:rFonts w:eastAsia="Times New Roman"/>
              </w:rPr>
              <w:t xml:space="preserve"> машин</w:t>
            </w:r>
            <w:r w:rsidR="00F24A76">
              <w:rPr>
                <w:rFonts w:eastAsia="Times New Roman"/>
              </w:rPr>
              <w:t>а</w:t>
            </w:r>
          </w:p>
        </w:tc>
        <w:tc>
          <w:tcPr>
            <w:tcW w:w="6199" w:type="dxa"/>
            <w:shd w:val="clear" w:color="auto" w:fill="auto"/>
          </w:tcPr>
          <w:p w14:paraId="1D373C18" w14:textId="77777777" w:rsidR="006C2906" w:rsidRPr="000D69BD" w:rsidRDefault="006C2906" w:rsidP="004D7FFE">
            <w:pPr>
              <w:pStyle w:val="ae"/>
            </w:pPr>
            <w:r w:rsidRPr="000D69BD">
              <w:t>проверить:</w:t>
            </w:r>
          </w:p>
          <w:p w14:paraId="6B0918B7" w14:textId="77777777" w:rsidR="006C2906" w:rsidRDefault="006C2906" w:rsidP="004D7FFE">
            <w:pPr>
              <w:jc w:val="both"/>
            </w:pPr>
            <w:r>
              <w:t>-</w:t>
            </w:r>
            <w:r w:rsidRPr="000D69BD">
              <w:t xml:space="preserve"> </w:t>
            </w:r>
            <w:r>
              <w:t>наличие защитных кожухов</w:t>
            </w:r>
            <w:r w:rsidRPr="000D69BD">
              <w:t>;</w:t>
            </w:r>
          </w:p>
          <w:p w14:paraId="570626EE" w14:textId="77777777" w:rsidR="006C2906" w:rsidRDefault="006C2906" w:rsidP="004D7FFE">
            <w:pPr>
              <w:jc w:val="both"/>
            </w:pPr>
            <w:r>
              <w:t>- четкость работы выключателя;</w:t>
            </w:r>
          </w:p>
          <w:p w14:paraId="22105B72" w14:textId="77777777" w:rsidR="006C2906" w:rsidRPr="00381033" w:rsidRDefault="006C2906" w:rsidP="00A1123A">
            <w:pPr>
              <w:jc w:val="both"/>
              <w:rPr>
                <w:ins w:id="5" w:author="UserXP" w:date="2018-08-27T21:36:00Z"/>
              </w:rPr>
            </w:pPr>
            <w:r>
              <w:t xml:space="preserve">- </w:t>
            </w:r>
            <w:r w:rsidR="00A1123A">
              <w:t xml:space="preserve">работу </w:t>
            </w:r>
            <w:r>
              <w:t>машины на холостом ходу</w:t>
            </w:r>
            <w:r w:rsidRPr="00381033">
              <w:t>.</w:t>
            </w:r>
          </w:p>
          <w:p w14:paraId="6890D5DD" w14:textId="77777777" w:rsidR="00A1123A" w:rsidRPr="004D7FFE" w:rsidRDefault="00381033" w:rsidP="00F24A76">
            <w:pPr>
              <w:jc w:val="both"/>
            </w:pPr>
            <w:r>
              <w:t xml:space="preserve">- </w:t>
            </w:r>
            <w:r w:rsidR="00A1123A">
              <w:t>включать и выключать оборудование сухими руками и только при помощи кнопок "</w:t>
            </w:r>
            <w:r w:rsidR="00F24A76">
              <w:t>ПУСК</w:t>
            </w:r>
            <w:r w:rsidR="00A1123A">
              <w:t>" и "</w:t>
            </w:r>
            <w:r w:rsidR="00F24A76">
              <w:t>СТОП</w:t>
            </w:r>
            <w:r w:rsidR="00A1123A">
              <w:t>";</w:t>
            </w:r>
          </w:p>
        </w:tc>
      </w:tr>
      <w:tr w:rsidR="006C2906" w:rsidRPr="00E97C55" w14:paraId="2BCA0230" w14:textId="77777777" w:rsidTr="000D465E">
        <w:tc>
          <w:tcPr>
            <w:tcW w:w="3406" w:type="dxa"/>
            <w:shd w:val="clear" w:color="auto" w:fill="auto"/>
          </w:tcPr>
          <w:p w14:paraId="44A037D7" w14:textId="77777777" w:rsidR="006C2906" w:rsidRDefault="006C2906" w:rsidP="00F24A7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Тестораскаточн</w:t>
            </w:r>
            <w:r w:rsidR="00F24A76">
              <w:rPr>
                <w:rFonts w:eastAsia="Times New Roman"/>
              </w:rPr>
              <w:t>ая</w:t>
            </w:r>
            <w:r>
              <w:rPr>
                <w:rFonts w:eastAsia="Times New Roman"/>
              </w:rPr>
              <w:t xml:space="preserve"> машин</w:t>
            </w:r>
            <w:r w:rsidR="00F24A76">
              <w:rPr>
                <w:rFonts w:eastAsia="Times New Roman"/>
              </w:rPr>
              <w:t>а</w:t>
            </w:r>
          </w:p>
        </w:tc>
        <w:tc>
          <w:tcPr>
            <w:tcW w:w="6199" w:type="dxa"/>
            <w:shd w:val="clear" w:color="auto" w:fill="auto"/>
          </w:tcPr>
          <w:p w14:paraId="518B1D94" w14:textId="77777777" w:rsidR="006C2906" w:rsidRPr="000D69BD" w:rsidRDefault="00381033" w:rsidP="004D7FFE">
            <w:pPr>
              <w:pStyle w:val="ae"/>
            </w:pPr>
            <w:r>
              <w:t>проверить:</w:t>
            </w:r>
            <w:r w:rsidR="006C2906" w:rsidRPr="000D69BD">
              <w:t xml:space="preserve"> </w:t>
            </w:r>
          </w:p>
          <w:p w14:paraId="60FA94E0" w14:textId="77777777" w:rsidR="006C2906" w:rsidRDefault="006C2906" w:rsidP="004D7FFE">
            <w:pPr>
              <w:jc w:val="both"/>
            </w:pPr>
            <w:r>
              <w:t>-</w:t>
            </w:r>
            <w:r w:rsidRPr="000D69BD">
              <w:t xml:space="preserve"> </w:t>
            </w:r>
            <w:r>
              <w:t>наличие защитных кожухов</w:t>
            </w:r>
            <w:r w:rsidRPr="000D69BD">
              <w:t>;</w:t>
            </w:r>
          </w:p>
          <w:p w14:paraId="082E349D" w14:textId="77777777" w:rsidR="006C2906" w:rsidRDefault="006C2906" w:rsidP="004D7FFE">
            <w:pPr>
              <w:jc w:val="both"/>
            </w:pPr>
            <w:r>
              <w:t>- четкость работы выключателя;</w:t>
            </w:r>
          </w:p>
          <w:p w14:paraId="6FA51957" w14:textId="77777777" w:rsidR="006C2906" w:rsidRPr="000D69BD" w:rsidRDefault="006C2906" w:rsidP="00A1123A">
            <w:pPr>
              <w:jc w:val="both"/>
            </w:pPr>
            <w:r>
              <w:t xml:space="preserve">- </w:t>
            </w:r>
            <w:r w:rsidR="00A1123A">
              <w:t xml:space="preserve">работу </w:t>
            </w:r>
            <w:r>
              <w:t>машины на холостом ходу.</w:t>
            </w:r>
          </w:p>
        </w:tc>
      </w:tr>
      <w:tr w:rsidR="006C2906" w:rsidRPr="00E97C55" w14:paraId="4092C271" w14:textId="77777777" w:rsidTr="000D465E">
        <w:tc>
          <w:tcPr>
            <w:tcW w:w="3406" w:type="dxa"/>
            <w:shd w:val="clear" w:color="auto" w:fill="auto"/>
          </w:tcPr>
          <w:p w14:paraId="7FC2AE58" w14:textId="77777777" w:rsidR="006C2906" w:rsidRPr="00E97C55" w:rsidRDefault="006C2906" w:rsidP="00F24A76">
            <w:pPr>
              <w:jc w:val="both"/>
            </w:pPr>
            <w:r>
              <w:rPr>
                <w:rFonts w:eastAsia="Times New Roman"/>
              </w:rPr>
              <w:t>Конвекционн</w:t>
            </w:r>
            <w:r w:rsidR="00F24A76">
              <w:rPr>
                <w:rFonts w:eastAsia="Times New Roman"/>
              </w:rPr>
              <w:t>ая</w:t>
            </w:r>
            <w:r>
              <w:rPr>
                <w:rFonts w:eastAsia="Times New Roman"/>
              </w:rPr>
              <w:t xml:space="preserve"> печь</w:t>
            </w:r>
          </w:p>
        </w:tc>
        <w:tc>
          <w:tcPr>
            <w:tcW w:w="6199" w:type="dxa"/>
            <w:shd w:val="clear" w:color="auto" w:fill="auto"/>
          </w:tcPr>
          <w:p w14:paraId="6AA76E09" w14:textId="77777777" w:rsidR="006C2906" w:rsidRDefault="006C2906" w:rsidP="00986592">
            <w:pPr>
              <w:jc w:val="both"/>
            </w:pPr>
            <w:r w:rsidRPr="000D69BD">
              <w:t>проверить:</w:t>
            </w:r>
          </w:p>
          <w:p w14:paraId="34354A14" w14:textId="77777777" w:rsidR="006C2906" w:rsidRDefault="006C2906" w:rsidP="00986592">
            <w:pPr>
              <w:jc w:val="both"/>
            </w:pPr>
            <w:r>
              <w:t>- тугость открывания дверцы печи;</w:t>
            </w:r>
          </w:p>
          <w:p w14:paraId="7B67AFF0" w14:textId="77777777" w:rsidR="006C2906" w:rsidRDefault="006C2906" w:rsidP="00986592">
            <w:pPr>
              <w:jc w:val="both"/>
            </w:pPr>
            <w:r>
              <w:t>- четкость работы выключателя;</w:t>
            </w:r>
          </w:p>
          <w:p w14:paraId="53D57FC0" w14:textId="1FB19A3C" w:rsidR="006C2906" w:rsidRPr="00E97C55" w:rsidRDefault="006C2906" w:rsidP="00A1123A">
            <w:pPr>
              <w:jc w:val="both"/>
            </w:pPr>
            <w:r>
              <w:t>-</w:t>
            </w:r>
            <w:r w:rsidR="005C41D8">
              <w:t xml:space="preserve">   </w:t>
            </w:r>
            <w:r>
              <w:t>работу печи на холостом ходу.</w:t>
            </w:r>
          </w:p>
        </w:tc>
      </w:tr>
      <w:tr w:rsidR="006C2906" w:rsidRPr="00E97C55" w14:paraId="2E8C38AF" w14:textId="77777777" w:rsidTr="000D465E">
        <w:tc>
          <w:tcPr>
            <w:tcW w:w="3406" w:type="dxa"/>
            <w:shd w:val="clear" w:color="auto" w:fill="auto"/>
          </w:tcPr>
          <w:p w14:paraId="593A2CC9" w14:textId="77777777" w:rsidR="006C2906" w:rsidRDefault="006C2906" w:rsidP="00F24A7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Подов</w:t>
            </w:r>
            <w:r w:rsidR="00F24A76">
              <w:rPr>
                <w:rFonts w:eastAsia="Times New Roman"/>
              </w:rPr>
              <w:t>ая</w:t>
            </w:r>
            <w:r>
              <w:rPr>
                <w:rFonts w:eastAsia="Times New Roman"/>
              </w:rPr>
              <w:t xml:space="preserve"> печь </w:t>
            </w:r>
          </w:p>
        </w:tc>
        <w:tc>
          <w:tcPr>
            <w:tcW w:w="6199" w:type="dxa"/>
            <w:shd w:val="clear" w:color="auto" w:fill="auto"/>
          </w:tcPr>
          <w:p w14:paraId="27D4FCA7" w14:textId="77777777" w:rsidR="00381033" w:rsidRPr="000D69BD" w:rsidRDefault="00381033" w:rsidP="00381033">
            <w:pPr>
              <w:pStyle w:val="ae"/>
            </w:pPr>
            <w:r>
              <w:t>проверить:</w:t>
            </w:r>
            <w:r w:rsidRPr="000D69BD">
              <w:t xml:space="preserve"> </w:t>
            </w:r>
          </w:p>
          <w:p w14:paraId="30ED6025" w14:textId="77777777" w:rsidR="006C2906" w:rsidRDefault="006C2906" w:rsidP="00986592">
            <w:pPr>
              <w:jc w:val="both"/>
            </w:pPr>
            <w:r>
              <w:t>- тугость открывания дверцы печи;</w:t>
            </w:r>
          </w:p>
          <w:p w14:paraId="1D8E3E3D" w14:textId="77777777" w:rsidR="006C2906" w:rsidRDefault="006C2906" w:rsidP="00986592">
            <w:pPr>
              <w:jc w:val="both"/>
            </w:pPr>
            <w:r>
              <w:t>- четкость работы выключателя;</w:t>
            </w:r>
          </w:p>
          <w:p w14:paraId="74F678FB" w14:textId="77777777" w:rsidR="006C2906" w:rsidRPr="00E97C55" w:rsidRDefault="006C2906" w:rsidP="00A1123A">
            <w:pPr>
              <w:jc w:val="both"/>
            </w:pPr>
            <w:r>
              <w:t>- работу печи на холостом ходу.</w:t>
            </w:r>
          </w:p>
        </w:tc>
      </w:tr>
      <w:tr w:rsidR="006C2906" w:rsidRPr="00E97C55" w14:paraId="50DC6CE9" w14:textId="77777777" w:rsidTr="000D465E">
        <w:trPr>
          <w:trHeight w:val="687"/>
        </w:trPr>
        <w:tc>
          <w:tcPr>
            <w:tcW w:w="3406" w:type="dxa"/>
            <w:shd w:val="clear" w:color="auto" w:fill="auto"/>
          </w:tcPr>
          <w:p w14:paraId="54676305" w14:textId="77777777" w:rsidR="006C2906" w:rsidRPr="00E97C55" w:rsidRDefault="006C2906" w:rsidP="00F24A7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Индукционн</w:t>
            </w:r>
            <w:r w:rsidR="00F24A76">
              <w:rPr>
                <w:rFonts w:eastAsia="Times New Roman"/>
              </w:rPr>
              <w:t>ая</w:t>
            </w:r>
            <w:r>
              <w:rPr>
                <w:rFonts w:eastAsia="Times New Roman"/>
              </w:rPr>
              <w:t xml:space="preserve"> настольн</w:t>
            </w:r>
            <w:r w:rsidR="00F24A76">
              <w:rPr>
                <w:rFonts w:eastAsia="Times New Roman"/>
              </w:rPr>
              <w:t>ая</w:t>
            </w:r>
            <w:r>
              <w:rPr>
                <w:rFonts w:eastAsia="Times New Roman"/>
              </w:rPr>
              <w:t xml:space="preserve"> плит</w:t>
            </w:r>
            <w:r w:rsidR="00F24A76">
              <w:rPr>
                <w:rFonts w:eastAsia="Times New Roman"/>
              </w:rPr>
              <w:t>а</w:t>
            </w:r>
          </w:p>
        </w:tc>
        <w:tc>
          <w:tcPr>
            <w:tcW w:w="6199" w:type="dxa"/>
            <w:shd w:val="clear" w:color="auto" w:fill="auto"/>
          </w:tcPr>
          <w:p w14:paraId="1D4EA1AB" w14:textId="77777777" w:rsidR="006C2906" w:rsidRDefault="006C2906" w:rsidP="00986592">
            <w:pPr>
              <w:jc w:val="both"/>
            </w:pPr>
            <w:r w:rsidRPr="000D69BD">
              <w:t>проверить:</w:t>
            </w:r>
          </w:p>
          <w:p w14:paraId="6C9CD158" w14:textId="77777777" w:rsidR="006C2906" w:rsidRDefault="006C2906" w:rsidP="00986592">
            <w:pPr>
              <w:jc w:val="both"/>
            </w:pPr>
            <w:r>
              <w:t>- работает ли плитка со специализированной посудой налив в нее 1 литр воды и включить;</w:t>
            </w:r>
          </w:p>
          <w:p w14:paraId="57180DF6" w14:textId="77777777" w:rsidR="006C2906" w:rsidRPr="00E97C55" w:rsidRDefault="006C2906" w:rsidP="00A1123A">
            <w:pPr>
              <w:jc w:val="both"/>
            </w:pPr>
            <w:r>
              <w:t>- четкость работы выключателя.</w:t>
            </w:r>
          </w:p>
        </w:tc>
      </w:tr>
      <w:tr w:rsidR="006C2906" w:rsidRPr="00E97C55" w14:paraId="63494230" w14:textId="77777777" w:rsidTr="000D465E">
        <w:tc>
          <w:tcPr>
            <w:tcW w:w="3406" w:type="dxa"/>
            <w:shd w:val="clear" w:color="auto" w:fill="auto"/>
          </w:tcPr>
          <w:p w14:paraId="334AF89E" w14:textId="77777777" w:rsidR="006C2906" w:rsidRPr="00E97C55" w:rsidRDefault="006C2906" w:rsidP="0098659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Планетарный миксер</w:t>
            </w:r>
          </w:p>
        </w:tc>
        <w:tc>
          <w:tcPr>
            <w:tcW w:w="6199" w:type="dxa"/>
            <w:shd w:val="clear" w:color="auto" w:fill="auto"/>
          </w:tcPr>
          <w:p w14:paraId="5E30944C" w14:textId="77777777" w:rsidR="006C2906" w:rsidRDefault="006C2906" w:rsidP="00986592">
            <w:pPr>
              <w:jc w:val="both"/>
            </w:pPr>
            <w:r w:rsidRPr="000D69BD">
              <w:t>проверить:</w:t>
            </w:r>
          </w:p>
          <w:p w14:paraId="08B60BB8" w14:textId="77777777" w:rsidR="006C2906" w:rsidRDefault="006C2906" w:rsidP="00986592">
            <w:pPr>
              <w:jc w:val="both"/>
            </w:pPr>
            <w:r>
              <w:t>- четкость работы выключателя;</w:t>
            </w:r>
          </w:p>
          <w:p w14:paraId="4AEC38BB" w14:textId="77777777" w:rsidR="006C2906" w:rsidRPr="000D69BD" w:rsidRDefault="006C2906" w:rsidP="00986592">
            <w:pPr>
              <w:jc w:val="both"/>
            </w:pPr>
            <w:r>
              <w:t>- проверку работу миксера на холостом ходу.</w:t>
            </w:r>
          </w:p>
        </w:tc>
      </w:tr>
      <w:tr w:rsidR="00986592" w:rsidRPr="00E97C55" w14:paraId="29A071A3" w14:textId="77777777" w:rsidTr="000D465E">
        <w:tc>
          <w:tcPr>
            <w:tcW w:w="3406" w:type="dxa"/>
            <w:shd w:val="clear" w:color="auto" w:fill="auto"/>
          </w:tcPr>
          <w:p w14:paraId="0C7D06A1" w14:textId="77777777" w:rsidR="00986592" w:rsidRPr="00986592" w:rsidRDefault="00986592" w:rsidP="00986592">
            <w:pPr>
              <w:pStyle w:val="ae"/>
            </w:pPr>
            <w:r w:rsidRPr="00986592">
              <w:rPr>
                <w:rStyle w:val="712pt"/>
                <w:rFonts w:eastAsia="Calibri"/>
                <w:b w:val="0"/>
                <w:bCs w:val="0"/>
                <w:i w:val="0"/>
                <w:iCs w:val="0"/>
                <w:color w:val="auto"/>
                <w:szCs w:val="20"/>
                <w:lang w:bidi="ar-SA"/>
              </w:rPr>
              <w:t>Измерительные весы</w:t>
            </w:r>
          </w:p>
        </w:tc>
        <w:tc>
          <w:tcPr>
            <w:tcW w:w="6199" w:type="dxa"/>
            <w:shd w:val="clear" w:color="auto" w:fill="auto"/>
          </w:tcPr>
          <w:p w14:paraId="33740423" w14:textId="77777777" w:rsidR="00986592" w:rsidRDefault="00986592" w:rsidP="00986592">
            <w:pPr>
              <w:jc w:val="both"/>
            </w:pPr>
            <w:r w:rsidRPr="000D69BD">
              <w:t>проверить:</w:t>
            </w:r>
          </w:p>
          <w:p w14:paraId="04CF8EA8" w14:textId="77777777" w:rsidR="00986592" w:rsidRPr="00986592" w:rsidRDefault="00986592" w:rsidP="00986592">
            <w:pPr>
              <w:pStyle w:val="ae"/>
              <w:rPr>
                <w:spacing w:val="-4"/>
              </w:rPr>
            </w:pPr>
            <w:r w:rsidRPr="00986592">
              <w:rPr>
                <w:spacing w:val="-4"/>
              </w:rPr>
              <w:lastRenderedPageBreak/>
              <w:t>- чтобы электрошнур не перекручивался и не перегибался, не соприкасался с острыми предметами, углами.</w:t>
            </w:r>
          </w:p>
        </w:tc>
      </w:tr>
      <w:tr w:rsidR="005E54A4" w:rsidRPr="00E97C55" w14:paraId="7456BAA9" w14:textId="77777777" w:rsidTr="000D465E">
        <w:tc>
          <w:tcPr>
            <w:tcW w:w="3406" w:type="dxa"/>
            <w:shd w:val="clear" w:color="auto" w:fill="auto"/>
          </w:tcPr>
          <w:p w14:paraId="0B34534F" w14:textId="77777777" w:rsidR="005E54A4" w:rsidRPr="005E54A4" w:rsidRDefault="005E54A4" w:rsidP="005E54A4">
            <w:pPr>
              <w:pStyle w:val="ae"/>
              <w:rPr>
                <w:szCs w:val="20"/>
              </w:rPr>
            </w:pPr>
            <w:r w:rsidRPr="005E54A4">
              <w:rPr>
                <w:szCs w:val="20"/>
              </w:rPr>
              <w:lastRenderedPageBreak/>
              <w:t>Холодильное оборудование</w:t>
            </w:r>
          </w:p>
        </w:tc>
        <w:tc>
          <w:tcPr>
            <w:tcW w:w="6199" w:type="dxa"/>
            <w:shd w:val="clear" w:color="auto" w:fill="auto"/>
          </w:tcPr>
          <w:p w14:paraId="716CB00C" w14:textId="77777777" w:rsidR="005E54A4" w:rsidRPr="005E54A4" w:rsidRDefault="005E54A4" w:rsidP="005E54A4">
            <w:pPr>
              <w:pStyle w:val="ae"/>
              <w:rPr>
                <w:szCs w:val="20"/>
              </w:rPr>
            </w:pPr>
            <w:r>
              <w:t>проверить:</w:t>
            </w:r>
          </w:p>
          <w:p w14:paraId="71AABEF5" w14:textId="77777777" w:rsidR="005E54A4" w:rsidRDefault="005E54A4" w:rsidP="005E54A4">
            <w:pPr>
              <w:pStyle w:val="ae"/>
              <w:rPr>
                <w:szCs w:val="20"/>
              </w:rPr>
            </w:pPr>
            <w:r w:rsidRPr="005E54A4">
              <w:rPr>
                <w:szCs w:val="20"/>
              </w:rPr>
              <w:t>- состояние агрегата, правильн</w:t>
            </w:r>
            <w:r>
              <w:rPr>
                <w:szCs w:val="20"/>
              </w:rPr>
              <w:t>ую его загрузку</w:t>
            </w:r>
            <w:r w:rsidRPr="005E54A4">
              <w:rPr>
                <w:szCs w:val="20"/>
              </w:rPr>
              <w:t xml:space="preserve"> и установк</w:t>
            </w:r>
            <w:r>
              <w:rPr>
                <w:szCs w:val="20"/>
              </w:rPr>
              <w:t>у</w:t>
            </w:r>
            <w:r w:rsidRPr="005E54A4">
              <w:rPr>
                <w:szCs w:val="20"/>
              </w:rPr>
              <w:t xml:space="preserve"> щитков, систем</w:t>
            </w:r>
            <w:r>
              <w:rPr>
                <w:szCs w:val="20"/>
              </w:rPr>
              <w:t>у</w:t>
            </w:r>
            <w:r w:rsidRPr="005E54A4">
              <w:rPr>
                <w:szCs w:val="20"/>
              </w:rPr>
              <w:t xml:space="preserve"> отвода конденсата;</w:t>
            </w:r>
          </w:p>
          <w:p w14:paraId="3E6CADEC" w14:textId="77777777" w:rsidR="005E54A4" w:rsidRPr="005E54A4" w:rsidRDefault="005E54A4" w:rsidP="005E54A4">
            <w:pPr>
              <w:pStyle w:val="ae"/>
              <w:rPr>
                <w:szCs w:val="20"/>
              </w:rPr>
            </w:pPr>
            <w:r>
              <w:rPr>
                <w:szCs w:val="20"/>
              </w:rPr>
              <w:t>- плотность закрывания дверцы;</w:t>
            </w:r>
          </w:p>
          <w:p w14:paraId="6A590662" w14:textId="77777777" w:rsidR="005E54A4" w:rsidRPr="005E54A4" w:rsidRDefault="005E54A4" w:rsidP="005E54A4">
            <w:pPr>
              <w:pStyle w:val="ae"/>
              <w:rPr>
                <w:szCs w:val="20"/>
              </w:rPr>
            </w:pPr>
            <w:r w:rsidRPr="005E54A4">
              <w:rPr>
                <w:szCs w:val="20"/>
              </w:rPr>
              <w:t>- визуальный контроль за температурой в охлаждаемом объеме по термометру.</w:t>
            </w:r>
          </w:p>
        </w:tc>
      </w:tr>
    </w:tbl>
    <w:p w14:paraId="3E43D629" w14:textId="77777777" w:rsidR="006C2906" w:rsidRPr="00E97C55" w:rsidRDefault="006C2906" w:rsidP="00D535EF">
      <w:pPr>
        <w:spacing w:before="120" w:after="120" w:line="276" w:lineRule="auto"/>
        <w:ind w:firstLine="709"/>
        <w:jc w:val="both"/>
      </w:pPr>
      <w:r w:rsidRPr="00E97C55"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4B7BCAF8" w14:textId="77777777" w:rsidR="006C2906" w:rsidRPr="00E97C55" w:rsidRDefault="006C2906" w:rsidP="00D535EF">
      <w:pPr>
        <w:spacing w:before="120" w:after="120" w:line="276" w:lineRule="auto"/>
        <w:ind w:firstLine="709"/>
        <w:jc w:val="both"/>
      </w:pPr>
      <w:r w:rsidRPr="00E97C55"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67267165" w14:textId="77777777" w:rsidR="00D535EF" w:rsidRDefault="006C2906" w:rsidP="00D535EF">
      <w:pPr>
        <w:spacing w:before="120" w:after="120" w:line="276" w:lineRule="auto"/>
        <w:ind w:firstLine="709"/>
        <w:jc w:val="both"/>
      </w:pPr>
      <w:r w:rsidRPr="00E97C55">
        <w:t>Привести в порядок рабочую специальную одежду и обувь: заправить одежду и застегнуть ее на все пуговицы</w:t>
      </w:r>
      <w:r>
        <w:t xml:space="preserve"> (пукли, клепки)</w:t>
      </w:r>
      <w:r w:rsidRPr="00E97C55">
        <w:t>, надеть головной убор</w:t>
      </w:r>
      <w:r w:rsidR="0013280A">
        <w:t xml:space="preserve"> и собрать волосы под него</w:t>
      </w:r>
      <w:r w:rsidRPr="00E97C55">
        <w:t xml:space="preserve">, подготовить </w:t>
      </w:r>
      <w:r>
        <w:t xml:space="preserve">пекарские </w:t>
      </w:r>
      <w:r w:rsidRPr="00E97C55">
        <w:t>рук</w:t>
      </w:r>
      <w:r>
        <w:t>а</w:t>
      </w:r>
      <w:r w:rsidRPr="00E97C55">
        <w:t>вицы (</w:t>
      </w:r>
      <w:r>
        <w:t>прихватки</w:t>
      </w:r>
      <w:r w:rsidRPr="00E97C55">
        <w:t>)</w:t>
      </w:r>
      <w:r>
        <w:t>.</w:t>
      </w:r>
    </w:p>
    <w:p w14:paraId="48D91FB6" w14:textId="77777777" w:rsidR="00D535EF" w:rsidRDefault="00D535EF">
      <w:pPr>
        <w:spacing w:after="160" w:line="259" w:lineRule="auto"/>
      </w:pPr>
      <w:r>
        <w:br w:type="page"/>
      </w:r>
    </w:p>
    <w:p w14:paraId="4CA251CC" w14:textId="77777777" w:rsidR="006C2906" w:rsidRPr="00E97C55" w:rsidRDefault="006C2906" w:rsidP="000D465E">
      <w:pPr>
        <w:pStyle w:val="ad"/>
        <w:tabs>
          <w:tab w:val="left" w:pos="1134"/>
        </w:tabs>
        <w:spacing w:before="120" w:after="120"/>
        <w:ind w:left="709"/>
        <w:jc w:val="both"/>
      </w:pPr>
      <w:r w:rsidRPr="00E97C55">
        <w:lastRenderedPageBreak/>
        <w:t>2.5. Ежедневно, перед началом выполнения конкурсного задания, в процессе подготовки рабочего места:</w:t>
      </w:r>
    </w:p>
    <w:p w14:paraId="0A28E04C" w14:textId="77777777" w:rsidR="006C2906" w:rsidRPr="0013280A" w:rsidRDefault="006C2906" w:rsidP="0013280A">
      <w:pPr>
        <w:pStyle w:val="ad"/>
        <w:numPr>
          <w:ilvl w:val="0"/>
          <w:numId w:val="10"/>
        </w:numPr>
        <w:tabs>
          <w:tab w:val="left" w:pos="1134"/>
        </w:tabs>
        <w:spacing w:before="120" w:after="120"/>
        <w:ind w:left="0" w:firstLine="709"/>
        <w:jc w:val="both"/>
        <w:rPr>
          <w:spacing w:val="-6"/>
        </w:rPr>
      </w:pPr>
      <w:r w:rsidRPr="0013280A">
        <w:rPr>
          <w:spacing w:val="-6"/>
        </w:rPr>
        <w:t>осмотреть и привести в порядок рабочее место, средства индивидуальной защиты;</w:t>
      </w:r>
    </w:p>
    <w:p w14:paraId="5D316746" w14:textId="77777777" w:rsidR="006C2906" w:rsidRPr="00E97C55" w:rsidRDefault="006C2906" w:rsidP="0013280A">
      <w:pPr>
        <w:pStyle w:val="ad"/>
        <w:numPr>
          <w:ilvl w:val="0"/>
          <w:numId w:val="10"/>
        </w:numPr>
        <w:tabs>
          <w:tab w:val="left" w:pos="1134"/>
        </w:tabs>
        <w:spacing w:before="120" w:after="120"/>
        <w:ind w:left="0" w:firstLine="709"/>
        <w:jc w:val="both"/>
      </w:pPr>
      <w:r w:rsidRPr="00E97C55">
        <w:t>убедиться в достаточности освещенности;</w:t>
      </w:r>
    </w:p>
    <w:p w14:paraId="4B53D3F4" w14:textId="77777777" w:rsidR="006C2906" w:rsidRPr="00E97C55" w:rsidRDefault="006C2906" w:rsidP="0013280A">
      <w:pPr>
        <w:pStyle w:val="ad"/>
        <w:numPr>
          <w:ilvl w:val="0"/>
          <w:numId w:val="10"/>
        </w:numPr>
        <w:tabs>
          <w:tab w:val="left" w:pos="1134"/>
        </w:tabs>
        <w:spacing w:before="120" w:after="120"/>
        <w:ind w:left="0" w:firstLine="709"/>
        <w:jc w:val="both"/>
      </w:pPr>
      <w:r w:rsidRPr="00E97C55">
        <w:t xml:space="preserve">проверить (визуально) правильность подключения инструмента и </w:t>
      </w:r>
      <w:r>
        <w:t>оборудования в электросеть.</w:t>
      </w:r>
    </w:p>
    <w:p w14:paraId="69F70437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 xml:space="preserve">2.6. Подготовить необходимые для работы материалы, </w:t>
      </w:r>
      <w:r>
        <w:t>инвентарь</w:t>
      </w:r>
      <w:r w:rsidRPr="00E97C55">
        <w:t>, и разложить их на свои места, убрать с рабочего стола все лишнее.</w:t>
      </w:r>
    </w:p>
    <w:p w14:paraId="4469A43F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 xml:space="preserve"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</w:t>
      </w:r>
      <w:r>
        <w:t xml:space="preserve">Техническому </w:t>
      </w:r>
      <w:r w:rsidRPr="00E97C55">
        <w:t>Эксперту и до устранения неполадок к конкурсному заданию не приступать.</w:t>
      </w:r>
    </w:p>
    <w:p w14:paraId="23CEDECD" w14:textId="77777777" w:rsidR="00D535EF" w:rsidRPr="00D535EF" w:rsidRDefault="00D535EF" w:rsidP="006C2906">
      <w:pPr>
        <w:pStyle w:val="2"/>
        <w:spacing w:before="120" w:after="120"/>
        <w:ind w:firstLine="709"/>
        <w:rPr>
          <w:rFonts w:ascii="Times New Roman" w:hAnsi="Times New Roman"/>
          <w:sz w:val="12"/>
          <w:szCs w:val="24"/>
        </w:rPr>
      </w:pPr>
      <w:bookmarkStart w:id="6" w:name="_Toc507427598"/>
    </w:p>
    <w:p w14:paraId="5246371D" w14:textId="77777777" w:rsidR="006C2906" w:rsidRPr="00760F5B" w:rsidRDefault="006C2906" w:rsidP="006C2906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r w:rsidRPr="00E97C55">
        <w:rPr>
          <w:rFonts w:ascii="Times New Roman" w:hAnsi="Times New Roman"/>
          <w:sz w:val="24"/>
          <w:szCs w:val="24"/>
        </w:rPr>
        <w:t xml:space="preserve">3.Требования охраны труда во время </w:t>
      </w:r>
      <w:bookmarkEnd w:id="6"/>
      <w:r>
        <w:rPr>
          <w:rFonts w:ascii="Times New Roman" w:hAnsi="Times New Roman"/>
          <w:sz w:val="24"/>
          <w:szCs w:val="24"/>
        </w:rPr>
        <w:t>выполнения конкурсного задания</w:t>
      </w:r>
    </w:p>
    <w:p w14:paraId="6ABD28CD" w14:textId="77777777" w:rsidR="006C2906" w:rsidRPr="00E97C55" w:rsidRDefault="006C2906" w:rsidP="006C2906">
      <w:pPr>
        <w:spacing w:before="120" w:after="120"/>
        <w:ind w:firstLine="709"/>
        <w:jc w:val="both"/>
      </w:pPr>
      <w:r w:rsidRPr="008A5F21">
        <w:t>3.1. При выполнении конкурсных заданий участнику необходимо соблюдать требования безопасности при использовании инвентаря и ручного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  <w:gridCol w:w="7267"/>
      </w:tblGrid>
      <w:tr w:rsidR="006C2906" w:rsidRPr="00E97C55" w14:paraId="5443021B" w14:textId="77777777" w:rsidTr="00986592">
        <w:trPr>
          <w:tblHeader/>
        </w:trPr>
        <w:tc>
          <w:tcPr>
            <w:tcW w:w="2079" w:type="dxa"/>
            <w:shd w:val="clear" w:color="auto" w:fill="auto"/>
            <w:vAlign w:val="center"/>
          </w:tcPr>
          <w:p w14:paraId="75D3356F" w14:textId="77777777" w:rsidR="006C2906" w:rsidRPr="00E97C55" w:rsidRDefault="006C2906" w:rsidP="0098659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Наименование инструмента/ оборудования</w:t>
            </w:r>
          </w:p>
        </w:tc>
        <w:tc>
          <w:tcPr>
            <w:tcW w:w="7492" w:type="dxa"/>
            <w:shd w:val="clear" w:color="auto" w:fill="auto"/>
            <w:vAlign w:val="center"/>
          </w:tcPr>
          <w:p w14:paraId="42B5D1EB" w14:textId="77777777" w:rsidR="006C2906" w:rsidRPr="00E97C55" w:rsidRDefault="006C2906" w:rsidP="0098659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6C2906" w:rsidRPr="00E97C55" w14:paraId="7010D1D6" w14:textId="77777777" w:rsidTr="00986592">
        <w:tc>
          <w:tcPr>
            <w:tcW w:w="2079" w:type="dxa"/>
            <w:shd w:val="clear" w:color="auto" w:fill="auto"/>
          </w:tcPr>
          <w:p w14:paraId="29B4A891" w14:textId="77777777" w:rsidR="006C2906" w:rsidRPr="00E97C55" w:rsidRDefault="006C2906" w:rsidP="0098659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Кастрюля</w:t>
            </w:r>
          </w:p>
        </w:tc>
        <w:tc>
          <w:tcPr>
            <w:tcW w:w="7492" w:type="dxa"/>
            <w:shd w:val="clear" w:color="auto" w:fill="auto"/>
          </w:tcPr>
          <w:p w14:paraId="12B38597" w14:textId="77777777" w:rsidR="006C2906" w:rsidRDefault="006C2906" w:rsidP="00986592">
            <w:pPr>
              <w:pStyle w:val="ac"/>
              <w:shd w:val="clear" w:color="auto" w:fill="FFFFFF"/>
              <w:spacing w:before="0" w:beforeAutospacing="0" w:after="0" w:afterAutospacing="0"/>
              <w:textAlignment w:val="baseline"/>
            </w:pPr>
            <w:r>
              <w:t>- убедиться во взаимодействии кастрюли с индукционной плиткой;</w:t>
            </w:r>
          </w:p>
          <w:p w14:paraId="0C18AD34" w14:textId="10F82AE4" w:rsidR="006C2906" w:rsidRDefault="006C2906" w:rsidP="00986592">
            <w:pPr>
              <w:pStyle w:val="ac"/>
              <w:shd w:val="clear" w:color="auto" w:fill="FFFFFF"/>
              <w:spacing w:before="0" w:beforeAutospacing="0" w:after="0" w:afterAutospacing="0"/>
              <w:textAlignment w:val="baseline"/>
            </w:pPr>
            <w:r>
              <w:t>- снимать крышку с кастрюли с кипящей в ней водой от</w:t>
            </w:r>
            <w:r w:rsidR="005C41D8">
              <w:t xml:space="preserve">   </w:t>
            </w:r>
            <w:r>
              <w:t>себя;</w:t>
            </w:r>
          </w:p>
          <w:p w14:paraId="29B951F9" w14:textId="77777777" w:rsidR="006C2906" w:rsidRDefault="006C2906" w:rsidP="00986592">
            <w:pPr>
              <w:pStyle w:val="ac"/>
              <w:shd w:val="clear" w:color="auto" w:fill="FFFFFF"/>
              <w:spacing w:before="0" w:beforeAutospacing="0" w:after="0" w:afterAutospacing="0"/>
              <w:textAlignment w:val="baseline"/>
            </w:pPr>
            <w:r>
              <w:t>- снимать кастрюлю с плиты строго за ручки и с использованием прихваток;</w:t>
            </w:r>
          </w:p>
          <w:p w14:paraId="458A8C22" w14:textId="77777777" w:rsidR="006C2906" w:rsidRDefault="006C2906" w:rsidP="00986592">
            <w:pPr>
              <w:pStyle w:val="ac"/>
              <w:shd w:val="clear" w:color="auto" w:fill="FFFFFF"/>
              <w:spacing w:before="0" w:beforeAutospacing="0" w:after="0" w:afterAutospacing="0"/>
              <w:textAlignment w:val="baseline"/>
            </w:pPr>
            <w:r>
              <w:t>- сливать горячую воду строго в раковину не нагибаясь над ней во избежание ожогов паром;</w:t>
            </w:r>
          </w:p>
          <w:p w14:paraId="6F2EC38C" w14:textId="77777777" w:rsidR="006C2906" w:rsidRPr="00E97C55" w:rsidRDefault="006C2906" w:rsidP="00986592">
            <w:pPr>
              <w:pStyle w:val="ac"/>
              <w:shd w:val="clear" w:color="auto" w:fill="FFFFFF"/>
              <w:spacing w:before="0" w:beforeAutospacing="0" w:after="0" w:afterAutospacing="0"/>
              <w:textAlignment w:val="baseline"/>
            </w:pPr>
            <w:r>
              <w:t>- не трогать горячую посуду голыми руками.</w:t>
            </w:r>
          </w:p>
        </w:tc>
      </w:tr>
      <w:tr w:rsidR="006C2906" w:rsidRPr="00E97C55" w14:paraId="41F43556" w14:textId="77777777" w:rsidTr="00986592">
        <w:tc>
          <w:tcPr>
            <w:tcW w:w="2079" w:type="dxa"/>
            <w:shd w:val="clear" w:color="auto" w:fill="auto"/>
          </w:tcPr>
          <w:p w14:paraId="504EE1DF" w14:textId="77777777" w:rsidR="006C2906" w:rsidRPr="001C0040" w:rsidRDefault="006C2906" w:rsidP="0098659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Сковорода</w:t>
            </w:r>
          </w:p>
        </w:tc>
        <w:tc>
          <w:tcPr>
            <w:tcW w:w="7492" w:type="dxa"/>
            <w:shd w:val="clear" w:color="auto" w:fill="auto"/>
          </w:tcPr>
          <w:p w14:paraId="7D3C0DD6" w14:textId="77777777" w:rsidR="006C2906" w:rsidRDefault="006C2906" w:rsidP="00986592">
            <w:pPr>
              <w:pStyle w:val="ac"/>
              <w:shd w:val="clear" w:color="auto" w:fill="FFFFFF"/>
              <w:spacing w:before="0" w:beforeAutospacing="0" w:after="0" w:afterAutospacing="0"/>
              <w:textAlignment w:val="baseline"/>
            </w:pPr>
            <w:r>
              <w:t>- убедиться во взаимодействии сковороды с индукционной плиткой;</w:t>
            </w:r>
          </w:p>
          <w:p w14:paraId="03EBC52E" w14:textId="4FBA6456" w:rsidR="006C2906" w:rsidRDefault="006C2906" w:rsidP="00986592">
            <w:pPr>
              <w:pStyle w:val="ac"/>
              <w:shd w:val="clear" w:color="auto" w:fill="FFFFFF"/>
              <w:spacing w:before="0" w:beforeAutospacing="0" w:after="0" w:afterAutospacing="0"/>
              <w:textAlignment w:val="baseline"/>
            </w:pPr>
            <w:r>
              <w:t>- снимать крышку со сковороды с обжариваемым в ней продуктом от</w:t>
            </w:r>
            <w:r w:rsidR="005C41D8">
              <w:t xml:space="preserve">   </w:t>
            </w:r>
            <w:r>
              <w:t>себя;</w:t>
            </w:r>
          </w:p>
          <w:p w14:paraId="06F821B3" w14:textId="77777777" w:rsidR="006C2906" w:rsidRDefault="006C2906" w:rsidP="00986592">
            <w:pPr>
              <w:pStyle w:val="ac"/>
              <w:shd w:val="clear" w:color="auto" w:fill="FFFFFF"/>
              <w:spacing w:before="0" w:beforeAutospacing="0" w:after="0" w:afterAutospacing="0"/>
              <w:textAlignment w:val="baseline"/>
            </w:pPr>
            <w:r>
              <w:t>- снимать сковороду с плиты строго за ручку и с использованием прихваток;</w:t>
            </w:r>
          </w:p>
          <w:p w14:paraId="7831750A" w14:textId="77777777" w:rsidR="006C2906" w:rsidRDefault="006C2906" w:rsidP="00986592">
            <w:pPr>
              <w:pStyle w:val="ac"/>
              <w:shd w:val="clear" w:color="auto" w:fill="FFFFFF"/>
              <w:spacing w:before="0" w:beforeAutospacing="0" w:after="0" w:afterAutospacing="0"/>
              <w:textAlignment w:val="baseline"/>
            </w:pPr>
            <w:r>
              <w:t>- производить перемешивание продукта сухой ложкой или лопаткой;</w:t>
            </w:r>
          </w:p>
          <w:p w14:paraId="1C63F67F" w14:textId="77777777" w:rsidR="006C2906" w:rsidRPr="00E97C55" w:rsidRDefault="006C2906" w:rsidP="0013280A">
            <w:pPr>
              <w:pStyle w:val="ac"/>
              <w:shd w:val="clear" w:color="auto" w:fill="FFFFFF"/>
              <w:spacing w:before="0" w:beforeAutospacing="0" w:after="0" w:afterAutospacing="0"/>
              <w:textAlignment w:val="baseline"/>
            </w:pPr>
            <w:r>
              <w:t>- не трогать горячую посуду голыми руками.</w:t>
            </w:r>
          </w:p>
        </w:tc>
      </w:tr>
      <w:tr w:rsidR="006C2906" w:rsidRPr="00E97C55" w14:paraId="7F04795B" w14:textId="77777777" w:rsidTr="00986592">
        <w:tc>
          <w:tcPr>
            <w:tcW w:w="2079" w:type="dxa"/>
            <w:shd w:val="clear" w:color="auto" w:fill="auto"/>
          </w:tcPr>
          <w:p w14:paraId="50AEFDDB" w14:textId="77777777" w:rsidR="006C2906" w:rsidRPr="00E97C55" w:rsidRDefault="006C2906" w:rsidP="0098659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Нож Кулинарный</w:t>
            </w:r>
          </w:p>
        </w:tc>
        <w:tc>
          <w:tcPr>
            <w:tcW w:w="7492" w:type="dxa"/>
            <w:shd w:val="clear" w:color="auto" w:fill="auto"/>
          </w:tcPr>
          <w:p w14:paraId="644D9DB0" w14:textId="77777777" w:rsidR="006C2906" w:rsidRDefault="006C2906" w:rsidP="00986592">
            <w:pPr>
              <w:jc w:val="both"/>
            </w:pPr>
            <w:r>
              <w:t>- не оставлять нож на краю стола во избежание падения на ногу;</w:t>
            </w:r>
          </w:p>
          <w:p w14:paraId="10A74EB1" w14:textId="77777777" w:rsidR="006C2906" w:rsidRDefault="006C2906" w:rsidP="00986592">
            <w:pPr>
              <w:jc w:val="both"/>
            </w:pPr>
            <w:r>
              <w:t>- не оставлять нож в раковине во избежание нечаянного пореза рук во время мытья посуды.</w:t>
            </w:r>
          </w:p>
          <w:p w14:paraId="7D82A966" w14:textId="77777777" w:rsidR="00D535EF" w:rsidRPr="00B3673E" w:rsidRDefault="00D535EF" w:rsidP="00D535EF">
            <w:pPr>
              <w:pStyle w:val="ae"/>
            </w:pPr>
            <w:r>
              <w:t xml:space="preserve">- не </w:t>
            </w:r>
            <w:r w:rsidRPr="00B3673E">
              <w:t>использовать ножи с непрочно закрепленными полотнами, с рукоятками, имеющими заусенцы, с затупившимися лезвиями;</w:t>
            </w:r>
          </w:p>
          <w:p w14:paraId="18A9AABD" w14:textId="77777777" w:rsidR="00D535EF" w:rsidRPr="00B3673E" w:rsidRDefault="00D535EF" w:rsidP="00D535EF">
            <w:pPr>
              <w:pStyle w:val="ae"/>
            </w:pPr>
            <w:r>
              <w:t xml:space="preserve">- не </w:t>
            </w:r>
            <w:r w:rsidRPr="00B3673E">
              <w:t>производить резкие движения;</w:t>
            </w:r>
          </w:p>
          <w:p w14:paraId="4007D1BA" w14:textId="77777777" w:rsidR="00D535EF" w:rsidRPr="00B3673E" w:rsidRDefault="00D535EF" w:rsidP="00D535EF">
            <w:pPr>
              <w:pStyle w:val="ae"/>
            </w:pPr>
            <w:r>
              <w:t xml:space="preserve">- не </w:t>
            </w:r>
            <w:r w:rsidRPr="00B3673E">
              <w:t>нарезать сырье и продукты на весу;</w:t>
            </w:r>
          </w:p>
          <w:p w14:paraId="0705A7D6" w14:textId="77777777" w:rsidR="00D535EF" w:rsidRPr="00E97C55" w:rsidRDefault="00D535EF" w:rsidP="00D535EF">
            <w:pPr>
              <w:pStyle w:val="ae"/>
            </w:pPr>
            <w:r>
              <w:t xml:space="preserve">- не </w:t>
            </w:r>
            <w:r w:rsidRPr="00B3673E">
              <w:t>проверять остроту лезвия рукой;</w:t>
            </w:r>
          </w:p>
        </w:tc>
      </w:tr>
      <w:tr w:rsidR="00986592" w:rsidRPr="00E97C55" w14:paraId="67B2A989" w14:textId="77777777" w:rsidTr="00986592">
        <w:tc>
          <w:tcPr>
            <w:tcW w:w="2079" w:type="dxa"/>
            <w:shd w:val="clear" w:color="auto" w:fill="auto"/>
          </w:tcPr>
          <w:p w14:paraId="69B0963C" w14:textId="77777777" w:rsidR="00986592" w:rsidRPr="00986592" w:rsidRDefault="00986592" w:rsidP="00986592">
            <w:pPr>
              <w:pStyle w:val="ae"/>
            </w:pPr>
            <w:r w:rsidRPr="00986592">
              <w:rPr>
                <w:rStyle w:val="712pt"/>
                <w:rFonts w:eastAsia="Calibri"/>
                <w:b w:val="0"/>
                <w:bCs w:val="0"/>
                <w:i w:val="0"/>
                <w:iCs w:val="0"/>
                <w:color w:val="auto"/>
                <w:szCs w:val="20"/>
                <w:lang w:bidi="ar-SA"/>
              </w:rPr>
              <w:t>Измерительные весы</w:t>
            </w:r>
          </w:p>
        </w:tc>
        <w:tc>
          <w:tcPr>
            <w:tcW w:w="7492" w:type="dxa"/>
            <w:shd w:val="clear" w:color="auto" w:fill="auto"/>
          </w:tcPr>
          <w:p w14:paraId="36807781" w14:textId="77777777" w:rsidR="00986592" w:rsidRDefault="00986592" w:rsidP="00986592">
            <w:pPr>
              <w:pStyle w:val="ae"/>
            </w:pPr>
            <w:r>
              <w:t xml:space="preserve">- </w:t>
            </w:r>
            <w:r w:rsidRPr="00986592">
              <w:t>не нагружа</w:t>
            </w:r>
            <w:r>
              <w:t>ть</w:t>
            </w:r>
            <w:r w:rsidRPr="00986592">
              <w:t xml:space="preserve"> весы сверх наибольшего предела вз</w:t>
            </w:r>
            <w:r>
              <w:t>вешивания (включая массу тары)</w:t>
            </w:r>
          </w:p>
          <w:p w14:paraId="7975656E" w14:textId="77777777" w:rsidR="00986592" w:rsidRDefault="00986592" w:rsidP="00986592">
            <w:pPr>
              <w:pStyle w:val="ae"/>
            </w:pPr>
            <w:r>
              <w:t>- н</w:t>
            </w:r>
            <w:r w:rsidRPr="00986592">
              <w:t>е допуска</w:t>
            </w:r>
            <w:r>
              <w:t>ть</w:t>
            </w:r>
            <w:r w:rsidRPr="00986592">
              <w:t xml:space="preserve"> ударов по платформе </w:t>
            </w:r>
          </w:p>
          <w:p w14:paraId="27C11770" w14:textId="77777777" w:rsidR="00986592" w:rsidRDefault="00986592" w:rsidP="00986592">
            <w:pPr>
              <w:pStyle w:val="ae"/>
            </w:pPr>
            <w:r>
              <w:t>- н</w:t>
            </w:r>
            <w:r w:rsidRPr="00986592">
              <w:t>е подверга</w:t>
            </w:r>
            <w:r>
              <w:t>ть весы сильной вибрации</w:t>
            </w:r>
          </w:p>
          <w:p w14:paraId="35ACDB83" w14:textId="77777777" w:rsidR="00986592" w:rsidRDefault="00986592" w:rsidP="00986592">
            <w:pPr>
              <w:pStyle w:val="ae"/>
            </w:pPr>
            <w:r>
              <w:lastRenderedPageBreak/>
              <w:t>- н</w:t>
            </w:r>
            <w:r w:rsidRPr="00986592">
              <w:t xml:space="preserve">е </w:t>
            </w:r>
            <w:r>
              <w:t>использовать</w:t>
            </w:r>
            <w:r w:rsidRPr="00986592">
              <w:t xml:space="preserve"> для протирки индикатора растворит</w:t>
            </w:r>
            <w:r>
              <w:t>елями и другими летучими вещест</w:t>
            </w:r>
            <w:r w:rsidRPr="00986592">
              <w:t>вами</w:t>
            </w:r>
          </w:p>
          <w:p w14:paraId="436DF06E" w14:textId="77777777" w:rsidR="00986592" w:rsidRDefault="00986592" w:rsidP="00986592">
            <w:pPr>
              <w:pStyle w:val="ae"/>
            </w:pPr>
            <w:r>
              <w:t>- н</w:t>
            </w:r>
            <w:r w:rsidRPr="00986592">
              <w:t>е</w:t>
            </w:r>
            <w:r>
              <w:t xml:space="preserve"> работать в запыленных местах</w:t>
            </w:r>
          </w:p>
          <w:p w14:paraId="6BAD7C82" w14:textId="77777777" w:rsidR="00986592" w:rsidRDefault="00986592" w:rsidP="00986592">
            <w:pPr>
              <w:pStyle w:val="ae"/>
            </w:pPr>
            <w:r>
              <w:t>- и</w:t>
            </w:r>
            <w:r w:rsidRPr="00986592">
              <w:t>збега</w:t>
            </w:r>
            <w:r>
              <w:t>ть резких перепадов температуры</w:t>
            </w:r>
          </w:p>
          <w:p w14:paraId="798E6B2D" w14:textId="77777777" w:rsidR="00986592" w:rsidRPr="00986592" w:rsidRDefault="00986592" w:rsidP="00986592">
            <w:pPr>
              <w:pStyle w:val="ae"/>
            </w:pPr>
            <w:r>
              <w:t>-</w:t>
            </w:r>
            <w:r w:rsidRPr="00986592">
              <w:t xml:space="preserve"> не нажима</w:t>
            </w:r>
            <w:r>
              <w:t>ть</w:t>
            </w:r>
            <w:r w:rsidRPr="00986592">
              <w:t xml:space="preserve"> сильно на клавиши.</w:t>
            </w:r>
          </w:p>
        </w:tc>
      </w:tr>
      <w:tr w:rsidR="008172A7" w:rsidRPr="00E97C55" w14:paraId="335051C6" w14:textId="77777777" w:rsidTr="00986592">
        <w:tc>
          <w:tcPr>
            <w:tcW w:w="2079" w:type="dxa"/>
            <w:shd w:val="clear" w:color="auto" w:fill="auto"/>
          </w:tcPr>
          <w:p w14:paraId="4C1EE747" w14:textId="77777777" w:rsidR="008172A7" w:rsidRDefault="005E54A4" w:rsidP="00986592">
            <w:pPr>
              <w:jc w:val="both"/>
              <w:rPr>
                <w:rFonts w:eastAsia="Times New Roman"/>
              </w:rPr>
            </w:pPr>
            <w:r w:rsidRPr="005E54A4">
              <w:rPr>
                <w:szCs w:val="20"/>
              </w:rPr>
              <w:lastRenderedPageBreak/>
              <w:t>Холодильное оборудование</w:t>
            </w:r>
          </w:p>
        </w:tc>
        <w:tc>
          <w:tcPr>
            <w:tcW w:w="7492" w:type="dxa"/>
            <w:shd w:val="clear" w:color="auto" w:fill="auto"/>
          </w:tcPr>
          <w:p w14:paraId="589B67F5" w14:textId="77777777" w:rsidR="005E54A4" w:rsidRPr="005E54A4" w:rsidRDefault="005E54A4" w:rsidP="005E54A4">
            <w:pPr>
              <w:pStyle w:val="ae"/>
            </w:pPr>
            <w:r>
              <w:t xml:space="preserve">- </w:t>
            </w:r>
            <w:r w:rsidRPr="005E54A4">
              <w:t>загрузку охлаждаемого объема холодильного оборудования осуществлять после пуска холодильной машины и достижения температуры, необходимой для хранения продуктов;</w:t>
            </w:r>
          </w:p>
          <w:p w14:paraId="5CF001B0" w14:textId="77777777" w:rsidR="005E54A4" w:rsidRPr="005E54A4" w:rsidRDefault="005E54A4" w:rsidP="005E54A4">
            <w:pPr>
              <w:pStyle w:val="ae"/>
              <w:rPr>
                <w:szCs w:val="20"/>
              </w:rPr>
            </w:pPr>
            <w:r w:rsidRPr="005E54A4">
              <w:rPr>
                <w:szCs w:val="20"/>
              </w:rPr>
              <w:t>- количество загружаемых продуктов не должно превышать норму, на которую рассчитана холодильная камера;</w:t>
            </w:r>
          </w:p>
          <w:p w14:paraId="7E7D950D" w14:textId="77777777" w:rsidR="005E54A4" w:rsidRPr="005E54A4" w:rsidRDefault="005E54A4" w:rsidP="005E54A4">
            <w:pPr>
              <w:pStyle w:val="ae"/>
              <w:rPr>
                <w:szCs w:val="20"/>
              </w:rPr>
            </w:pPr>
            <w:r w:rsidRPr="005E54A4">
              <w:rPr>
                <w:szCs w:val="20"/>
              </w:rPr>
              <w:t>- двери холодильного оборудования открывать на короткое время и как можно реже;</w:t>
            </w:r>
          </w:p>
          <w:p w14:paraId="32CC04F1" w14:textId="77777777" w:rsidR="005E54A4" w:rsidRPr="005E54A4" w:rsidRDefault="005E54A4" w:rsidP="005E54A4">
            <w:pPr>
              <w:pStyle w:val="ae"/>
              <w:rPr>
                <w:szCs w:val="20"/>
              </w:rPr>
            </w:pPr>
            <w:r w:rsidRPr="005E54A4">
              <w:rPr>
                <w:szCs w:val="20"/>
              </w:rPr>
              <w:t>при образовании на охлаждаемых приборах (испарителях) инея (снеговой шубы) толщиной более 5 мм остановить компрессор, освободить камеру от продуктов и произвести оттаивание инея;</w:t>
            </w:r>
          </w:p>
          <w:p w14:paraId="57E656B5" w14:textId="77777777" w:rsidR="005E54A4" w:rsidRPr="005E54A4" w:rsidRDefault="005E54A4" w:rsidP="005E54A4">
            <w:pPr>
              <w:pStyle w:val="ae"/>
              <w:rPr>
                <w:szCs w:val="20"/>
              </w:rPr>
            </w:pPr>
            <w:r w:rsidRPr="005E54A4">
              <w:rPr>
                <w:szCs w:val="20"/>
              </w:rPr>
              <w:t>- при обнаружении утечки хладона холодильное оборудование немедленно отключить, помещение - проветрить;</w:t>
            </w:r>
          </w:p>
          <w:p w14:paraId="3A9950B2" w14:textId="77777777" w:rsidR="005E54A4" w:rsidRPr="00D535EF" w:rsidRDefault="005E54A4" w:rsidP="005E54A4">
            <w:pPr>
              <w:pStyle w:val="ae"/>
              <w:rPr>
                <w:b/>
                <w:szCs w:val="20"/>
              </w:rPr>
            </w:pPr>
            <w:r w:rsidRPr="00D535EF">
              <w:rPr>
                <w:rStyle w:val="8"/>
                <w:rFonts w:eastAsia="Calibri"/>
                <w:b/>
                <w:i w:val="0"/>
                <w:iCs w:val="0"/>
                <w:color w:val="auto"/>
                <w:sz w:val="24"/>
                <w:szCs w:val="20"/>
                <w:u w:val="none"/>
                <w:lang w:bidi="ar-SA"/>
              </w:rPr>
              <w:t>не допускается:</w:t>
            </w:r>
          </w:p>
          <w:p w14:paraId="26B98891" w14:textId="77777777" w:rsidR="005E54A4" w:rsidRPr="005E54A4" w:rsidRDefault="005E54A4" w:rsidP="005E54A4">
            <w:pPr>
              <w:pStyle w:val="ae"/>
              <w:rPr>
                <w:szCs w:val="20"/>
              </w:rPr>
            </w:pPr>
            <w:r w:rsidRPr="005E54A4">
              <w:rPr>
                <w:szCs w:val="20"/>
              </w:rPr>
              <w:t>- включать агрегат при отсутствии защитного заземления или зануления электродвигателей;</w:t>
            </w:r>
          </w:p>
          <w:p w14:paraId="36B8FC97" w14:textId="77777777" w:rsidR="005E54A4" w:rsidRPr="005E54A4" w:rsidRDefault="005E54A4" w:rsidP="005E54A4">
            <w:pPr>
              <w:pStyle w:val="ae"/>
              <w:rPr>
                <w:szCs w:val="20"/>
              </w:rPr>
            </w:pPr>
            <w:r w:rsidRPr="005E54A4">
              <w:rPr>
                <w:szCs w:val="20"/>
              </w:rPr>
              <w:t>- пространство возле холодильного агрегата, складировать продукты, тару и другие посторонние предметы;</w:t>
            </w:r>
          </w:p>
          <w:p w14:paraId="71BF057E" w14:textId="77777777" w:rsidR="005E54A4" w:rsidRPr="005E54A4" w:rsidRDefault="005E54A4" w:rsidP="005E54A4">
            <w:pPr>
              <w:pStyle w:val="ae"/>
              <w:rPr>
                <w:szCs w:val="20"/>
              </w:rPr>
            </w:pPr>
            <w:r w:rsidRPr="005E54A4">
              <w:rPr>
                <w:szCs w:val="20"/>
              </w:rPr>
              <w:t>- прикасаться к подвижным частям включенного в сеть агрегата независимо от того, находится он в работе или в режиме автоматической остановки;</w:t>
            </w:r>
          </w:p>
          <w:p w14:paraId="4842AE68" w14:textId="77777777" w:rsidR="005E54A4" w:rsidRPr="005E54A4" w:rsidRDefault="005E54A4" w:rsidP="005E54A4">
            <w:pPr>
              <w:pStyle w:val="ae"/>
              <w:rPr>
                <w:szCs w:val="20"/>
              </w:rPr>
            </w:pPr>
            <w:r w:rsidRPr="005E54A4">
              <w:rPr>
                <w:szCs w:val="20"/>
              </w:rPr>
              <w:t>- хранить продукты на испарителях;</w:t>
            </w:r>
          </w:p>
          <w:p w14:paraId="41299A88" w14:textId="77777777" w:rsidR="005E54A4" w:rsidRPr="005E54A4" w:rsidRDefault="005E54A4" w:rsidP="005E54A4">
            <w:pPr>
              <w:pStyle w:val="ae"/>
              <w:rPr>
                <w:szCs w:val="20"/>
              </w:rPr>
            </w:pPr>
            <w:r w:rsidRPr="005E54A4">
              <w:rPr>
                <w:szCs w:val="20"/>
              </w:rPr>
              <w:t>- удалять иней с испарителей механическим способом с помощью скребков, ножей;</w:t>
            </w:r>
          </w:p>
          <w:p w14:paraId="741A2992" w14:textId="77777777" w:rsidR="005E54A4" w:rsidRPr="005E54A4" w:rsidRDefault="005E54A4" w:rsidP="005E54A4">
            <w:pPr>
              <w:pStyle w:val="ae"/>
              <w:rPr>
                <w:szCs w:val="20"/>
              </w:rPr>
            </w:pPr>
            <w:r w:rsidRPr="005E54A4">
              <w:rPr>
                <w:szCs w:val="20"/>
              </w:rPr>
              <w:t>- загружать холодильную камеру при снятом ограждении воздухоохладителя, без поддона испарителя, а также без поддона для стока конденсата;</w:t>
            </w:r>
          </w:p>
          <w:p w14:paraId="2AB9C1E6" w14:textId="77777777" w:rsidR="008172A7" w:rsidRDefault="005E54A4" w:rsidP="005E54A4">
            <w:pPr>
              <w:pStyle w:val="ae"/>
            </w:pPr>
            <w:r w:rsidRPr="005E54A4">
              <w:rPr>
                <w:szCs w:val="20"/>
              </w:rPr>
              <w:t>- самовольно передвигать холодильный агрегат.</w:t>
            </w:r>
          </w:p>
        </w:tc>
      </w:tr>
      <w:tr w:rsidR="00034A3A" w:rsidRPr="00E97C55" w14:paraId="14F27E53" w14:textId="77777777" w:rsidTr="00034A3A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DDBC4" w14:textId="77777777" w:rsidR="00034A3A" w:rsidRPr="00034A3A" w:rsidRDefault="00034A3A" w:rsidP="006D130E">
            <w:pPr>
              <w:jc w:val="both"/>
              <w:rPr>
                <w:szCs w:val="20"/>
              </w:rPr>
            </w:pPr>
            <w:r w:rsidRPr="00034A3A">
              <w:rPr>
                <w:szCs w:val="20"/>
              </w:rPr>
              <w:t>Тестомесильная машина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4C8F1" w14:textId="77777777" w:rsidR="00034A3A" w:rsidRDefault="00034A3A" w:rsidP="006D130E">
            <w:pPr>
              <w:pStyle w:val="ae"/>
            </w:pPr>
            <w:r>
              <w:t xml:space="preserve">- </w:t>
            </w:r>
            <w:r w:rsidRPr="003A30EC">
              <w:t>провери</w:t>
            </w:r>
            <w:r>
              <w:t>ть четкость работы выключателя</w:t>
            </w:r>
          </w:p>
          <w:p w14:paraId="7A5D9E1D" w14:textId="77777777" w:rsidR="00034A3A" w:rsidRDefault="00034A3A" w:rsidP="006D130E">
            <w:pPr>
              <w:pStyle w:val="ae"/>
            </w:pPr>
            <w:r>
              <w:t xml:space="preserve">- </w:t>
            </w:r>
            <w:r w:rsidRPr="003A30EC">
              <w:t>прове</w:t>
            </w:r>
            <w:r>
              <w:t>рить</w:t>
            </w:r>
            <w:r w:rsidRPr="003A30EC">
              <w:t xml:space="preserve"> работы машины на холостом ходу</w:t>
            </w:r>
          </w:p>
          <w:p w14:paraId="7487B332" w14:textId="1631297A" w:rsidR="00034A3A" w:rsidRPr="004D7FFE" w:rsidRDefault="00034A3A" w:rsidP="006D130E">
            <w:pPr>
              <w:pStyle w:val="ae"/>
            </w:pPr>
            <w:r>
              <w:t xml:space="preserve">- </w:t>
            </w:r>
            <w:r w:rsidRPr="003A30EC">
              <w:t>включать и выключать оборудование сухими руками и только при помощи кнопок "</w:t>
            </w:r>
            <w:r w:rsidRPr="00034A3A">
              <w:t>пуск</w:t>
            </w:r>
            <w:r w:rsidRPr="003A30EC">
              <w:t>" и "</w:t>
            </w:r>
            <w:r w:rsidRPr="00034A3A">
              <w:t>стоп</w:t>
            </w:r>
            <w:r w:rsidRPr="003A30EC">
              <w:t>"</w:t>
            </w:r>
            <w:r w:rsidR="005C41D8">
              <w:t xml:space="preserve">   </w:t>
            </w:r>
          </w:p>
        </w:tc>
      </w:tr>
      <w:tr w:rsidR="00034A3A" w:rsidRPr="005E54A4" w14:paraId="0C7C22D1" w14:textId="77777777" w:rsidTr="00034A3A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5050E" w14:textId="77777777" w:rsidR="00034A3A" w:rsidRPr="00034A3A" w:rsidRDefault="00034A3A" w:rsidP="006D130E">
            <w:pPr>
              <w:jc w:val="both"/>
              <w:rPr>
                <w:szCs w:val="20"/>
              </w:rPr>
            </w:pPr>
            <w:r w:rsidRPr="00034A3A">
              <w:rPr>
                <w:szCs w:val="20"/>
              </w:rPr>
              <w:t>Тестораскаточная машина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FA7D4" w14:textId="77777777" w:rsidR="00034A3A" w:rsidRPr="005E54A4" w:rsidRDefault="00034A3A" w:rsidP="006D130E">
            <w:pPr>
              <w:pStyle w:val="ae"/>
            </w:pPr>
            <w:r w:rsidRPr="005E54A4">
              <w:t xml:space="preserve">- при работе с тестораскаточной машиной </w:t>
            </w:r>
            <w:bookmarkStart w:id="7" w:name="447"/>
            <w:r w:rsidRPr="005E54A4">
              <w:t xml:space="preserve">проверить машину на холостом ходу. </w:t>
            </w:r>
          </w:p>
          <w:p w14:paraId="43D63D44" w14:textId="77777777" w:rsidR="00034A3A" w:rsidRPr="005E54A4" w:rsidRDefault="00034A3A" w:rsidP="006D130E">
            <w:pPr>
              <w:pStyle w:val="ae"/>
            </w:pPr>
            <w:r w:rsidRPr="005E54A4">
              <w:t>- при поднятых ограждениях машина должна останавливаться, должны отсутствовать посторонние шумы и вибрация</w:t>
            </w:r>
            <w:bookmarkEnd w:id="7"/>
          </w:p>
          <w:p w14:paraId="0CF93DF6" w14:textId="77777777" w:rsidR="00034A3A" w:rsidRPr="005E54A4" w:rsidRDefault="00034A3A" w:rsidP="006D130E">
            <w:pPr>
              <w:pStyle w:val="ae"/>
            </w:pPr>
            <w:r w:rsidRPr="005E54A4">
              <w:t>- производить раскатку теста, необходимо перемещая рычаг регулировки толщины с последующей его фиксацией</w:t>
            </w:r>
          </w:p>
          <w:p w14:paraId="50CABB31" w14:textId="77777777" w:rsidR="00034A3A" w:rsidRPr="005E54A4" w:rsidRDefault="00034A3A" w:rsidP="006D130E">
            <w:pPr>
              <w:pStyle w:val="ae"/>
            </w:pPr>
            <w:r w:rsidRPr="005E54A4">
              <w:t>-по окончании раскатки поставить пусковой рычаг в центральное положение.</w:t>
            </w:r>
          </w:p>
        </w:tc>
      </w:tr>
      <w:tr w:rsidR="00034A3A" w:rsidRPr="005E54A4" w14:paraId="50F1CD33" w14:textId="77777777" w:rsidTr="00034A3A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06181" w14:textId="77777777" w:rsidR="00034A3A" w:rsidRPr="00034A3A" w:rsidRDefault="00034A3A" w:rsidP="006D130E">
            <w:pPr>
              <w:jc w:val="both"/>
              <w:rPr>
                <w:szCs w:val="20"/>
              </w:rPr>
            </w:pPr>
            <w:r w:rsidRPr="00034A3A">
              <w:rPr>
                <w:szCs w:val="20"/>
              </w:rPr>
              <w:t>Конвекционная печь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94078" w14:textId="77777777" w:rsidR="00034A3A" w:rsidRPr="005E54A4" w:rsidRDefault="00034A3A" w:rsidP="006D130E">
            <w:pPr>
              <w:pStyle w:val="ae"/>
            </w:pPr>
            <w:r w:rsidRPr="005E54A4">
              <w:t xml:space="preserve">при открытии дверки соблюдайте осторожность: </w:t>
            </w:r>
          </w:p>
          <w:p w14:paraId="04EB14B0" w14:textId="77777777" w:rsidR="00034A3A" w:rsidRPr="005E54A4" w:rsidRDefault="00034A3A" w:rsidP="006D130E">
            <w:pPr>
              <w:pStyle w:val="ae"/>
            </w:pPr>
            <w:r w:rsidRPr="005E54A4">
              <w:t>- сначала повернуть ручку вверх до упора и приоткрыть дверку</w:t>
            </w:r>
          </w:p>
          <w:p w14:paraId="4985564A" w14:textId="77777777" w:rsidR="00034A3A" w:rsidRPr="005E54A4" w:rsidRDefault="00034A3A" w:rsidP="006D130E">
            <w:pPr>
              <w:pStyle w:val="ae"/>
            </w:pPr>
            <w:r w:rsidRPr="005E54A4">
              <w:lastRenderedPageBreak/>
              <w:t>- выпустить пар и (или) горячий воздух из печи</w:t>
            </w:r>
          </w:p>
          <w:p w14:paraId="1B4C311F" w14:textId="77777777" w:rsidR="00034A3A" w:rsidRPr="005E54A4" w:rsidRDefault="00034A3A" w:rsidP="006D130E">
            <w:pPr>
              <w:pStyle w:val="ae"/>
            </w:pPr>
            <w:r w:rsidRPr="005E54A4">
              <w:t>- повернуть ручку вниз до упора и открыть дверку полностью</w:t>
            </w:r>
          </w:p>
          <w:p w14:paraId="55053CBD" w14:textId="77777777" w:rsidR="00034A3A" w:rsidRPr="005E54A4" w:rsidRDefault="00034A3A" w:rsidP="006D130E">
            <w:pPr>
              <w:pStyle w:val="ae"/>
            </w:pPr>
            <w:r w:rsidRPr="005E54A4">
              <w:t>- при открытии дверки на работающей конвекционной печи вентилятор продолжает вращаться еще примерно минуту.</w:t>
            </w:r>
          </w:p>
          <w:p w14:paraId="44F80DA1" w14:textId="77777777" w:rsidR="00034A3A" w:rsidRPr="005E54A4" w:rsidRDefault="00034A3A" w:rsidP="006D130E">
            <w:pPr>
              <w:pStyle w:val="ae"/>
            </w:pPr>
            <w:r w:rsidRPr="005E54A4">
              <w:t>проверить:</w:t>
            </w:r>
          </w:p>
          <w:p w14:paraId="7B2FB3B3" w14:textId="77777777" w:rsidR="00034A3A" w:rsidRPr="005E54A4" w:rsidRDefault="00034A3A" w:rsidP="006D130E">
            <w:pPr>
              <w:pStyle w:val="ae"/>
            </w:pPr>
            <w:r w:rsidRPr="005E54A4">
              <w:t>- тугость открывания дверцы печи;</w:t>
            </w:r>
          </w:p>
          <w:p w14:paraId="700DCE8A" w14:textId="77777777" w:rsidR="00034A3A" w:rsidRPr="005E54A4" w:rsidRDefault="00034A3A" w:rsidP="006D130E">
            <w:pPr>
              <w:pStyle w:val="ae"/>
            </w:pPr>
            <w:r w:rsidRPr="005E54A4">
              <w:t>- четкость работы выключателя;</w:t>
            </w:r>
          </w:p>
          <w:p w14:paraId="5CB96F5B" w14:textId="77777777" w:rsidR="00034A3A" w:rsidRPr="005E54A4" w:rsidRDefault="00034A3A" w:rsidP="006D130E">
            <w:pPr>
              <w:pStyle w:val="ae"/>
            </w:pPr>
            <w:r w:rsidRPr="005E54A4">
              <w:t>- работу печи на холостом ходу.</w:t>
            </w:r>
          </w:p>
        </w:tc>
      </w:tr>
      <w:tr w:rsidR="00034A3A" w:rsidRPr="00381033" w14:paraId="11864A31" w14:textId="77777777" w:rsidTr="00034A3A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A00E1" w14:textId="77777777" w:rsidR="00034A3A" w:rsidRPr="00034A3A" w:rsidRDefault="00034A3A" w:rsidP="006D130E">
            <w:pPr>
              <w:jc w:val="both"/>
              <w:rPr>
                <w:szCs w:val="20"/>
              </w:rPr>
            </w:pPr>
            <w:r w:rsidRPr="00034A3A">
              <w:rPr>
                <w:szCs w:val="20"/>
              </w:rPr>
              <w:lastRenderedPageBreak/>
              <w:t>Подовая печь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0B266" w14:textId="77777777" w:rsidR="00034A3A" w:rsidRDefault="00034A3A" w:rsidP="006D130E">
            <w:pPr>
              <w:pStyle w:val="ae"/>
            </w:pPr>
            <w:r>
              <w:t xml:space="preserve">- </w:t>
            </w:r>
            <w:r w:rsidRPr="003A30EC">
              <w:t>при работе с подовой печью с пароувлажнением включать и выключать оборудование сухими руками и только при помощи кнопок "</w:t>
            </w:r>
            <w:r w:rsidRPr="00034A3A">
              <w:t>пуск</w:t>
            </w:r>
            <w:r w:rsidRPr="003A30EC">
              <w:t>" и "</w:t>
            </w:r>
            <w:r w:rsidRPr="00034A3A">
              <w:t>стоп</w:t>
            </w:r>
            <w:r>
              <w:t>"</w:t>
            </w:r>
          </w:p>
          <w:p w14:paraId="0128B3CC" w14:textId="77777777" w:rsidR="00034A3A" w:rsidRPr="00381033" w:rsidRDefault="00034A3A" w:rsidP="006D130E">
            <w:pPr>
              <w:pStyle w:val="ae"/>
            </w:pPr>
            <w:r>
              <w:t xml:space="preserve">- </w:t>
            </w:r>
            <w:r w:rsidRPr="003A30EC">
              <w:t>во</w:t>
            </w:r>
            <w:r>
              <w:t xml:space="preserve"> </w:t>
            </w:r>
            <w:r w:rsidRPr="003A30EC">
              <w:t>время, открывания дверцы печи, необходимо ее приоткрыть и выпустить пар во избежание ожогов паром.</w:t>
            </w:r>
          </w:p>
        </w:tc>
      </w:tr>
      <w:tr w:rsidR="00034A3A" w:rsidRPr="00381033" w14:paraId="056A4CF6" w14:textId="77777777" w:rsidTr="00034A3A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9034C" w14:textId="77777777" w:rsidR="00034A3A" w:rsidRPr="00034A3A" w:rsidRDefault="00034A3A" w:rsidP="006D130E">
            <w:pPr>
              <w:jc w:val="both"/>
              <w:rPr>
                <w:szCs w:val="20"/>
              </w:rPr>
            </w:pPr>
            <w:r w:rsidRPr="00034A3A">
              <w:rPr>
                <w:szCs w:val="20"/>
              </w:rPr>
              <w:t>Индукционная плита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06EF5" w14:textId="77777777" w:rsidR="00034A3A" w:rsidRDefault="00034A3A" w:rsidP="006D130E">
            <w:pPr>
              <w:pStyle w:val="ae"/>
            </w:pPr>
            <w:r>
              <w:t xml:space="preserve">- </w:t>
            </w:r>
            <w:r w:rsidRPr="003A30EC">
              <w:t>не</w:t>
            </w:r>
            <w:r>
              <w:t xml:space="preserve"> касайтесь горячей поверхности </w:t>
            </w:r>
          </w:p>
          <w:p w14:paraId="0D8D6BB9" w14:textId="77777777" w:rsidR="00034A3A" w:rsidRPr="003A30EC" w:rsidRDefault="00034A3A" w:rsidP="006D130E">
            <w:pPr>
              <w:pStyle w:val="ae"/>
            </w:pPr>
            <w:r>
              <w:t xml:space="preserve">- </w:t>
            </w:r>
            <w:r w:rsidRPr="003A30EC">
              <w:t>использовать только специализированную посуду.</w:t>
            </w:r>
          </w:p>
        </w:tc>
      </w:tr>
      <w:tr w:rsidR="00034A3A" w:rsidRPr="00381033" w14:paraId="02FE5F0A" w14:textId="77777777" w:rsidTr="00034A3A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7280C" w14:textId="77777777" w:rsidR="00034A3A" w:rsidRPr="00034A3A" w:rsidRDefault="00034A3A" w:rsidP="006D130E">
            <w:pPr>
              <w:jc w:val="both"/>
              <w:rPr>
                <w:szCs w:val="20"/>
              </w:rPr>
            </w:pPr>
            <w:r w:rsidRPr="00034A3A">
              <w:rPr>
                <w:szCs w:val="20"/>
              </w:rPr>
              <w:t>Планетарный миксер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8346B" w14:textId="77777777" w:rsidR="00034A3A" w:rsidRDefault="00034A3A" w:rsidP="006D130E">
            <w:pPr>
              <w:pStyle w:val="ae"/>
            </w:pPr>
            <w:r>
              <w:t xml:space="preserve">- </w:t>
            </w:r>
            <w:r w:rsidRPr="003A30EC">
              <w:t>провери</w:t>
            </w:r>
            <w:r>
              <w:t>ть четкость работы выключателя</w:t>
            </w:r>
          </w:p>
          <w:p w14:paraId="49AFC177" w14:textId="77777777" w:rsidR="00034A3A" w:rsidRDefault="00034A3A" w:rsidP="006D130E">
            <w:pPr>
              <w:pStyle w:val="ae"/>
            </w:pPr>
            <w:r>
              <w:t xml:space="preserve">- </w:t>
            </w:r>
            <w:r w:rsidRPr="003A30EC">
              <w:t>прове</w:t>
            </w:r>
            <w:r>
              <w:t>рить</w:t>
            </w:r>
            <w:r w:rsidRPr="003A30EC">
              <w:t xml:space="preserve"> работ</w:t>
            </w:r>
            <w:r>
              <w:t>у</w:t>
            </w:r>
            <w:r w:rsidRPr="003A30EC">
              <w:t xml:space="preserve"> машины на холостом ходу</w:t>
            </w:r>
          </w:p>
          <w:p w14:paraId="769DCED7" w14:textId="5F3070E6" w:rsidR="00034A3A" w:rsidRDefault="00034A3A" w:rsidP="006D130E">
            <w:pPr>
              <w:pStyle w:val="ae"/>
            </w:pPr>
            <w:r>
              <w:t xml:space="preserve">- </w:t>
            </w:r>
            <w:r w:rsidRPr="003A30EC">
              <w:t>включать и выключать оборудование сухими руками и только при помощи кнопок "</w:t>
            </w:r>
            <w:r w:rsidRPr="00034A3A">
              <w:t>пуск</w:t>
            </w:r>
            <w:r w:rsidRPr="003A30EC">
              <w:t>" и "</w:t>
            </w:r>
            <w:r w:rsidRPr="00034A3A">
              <w:t>стоп</w:t>
            </w:r>
            <w:r w:rsidRPr="003A30EC">
              <w:t>"</w:t>
            </w:r>
            <w:r w:rsidR="005C41D8">
              <w:t xml:space="preserve">   </w:t>
            </w:r>
          </w:p>
          <w:p w14:paraId="1F14FB6E" w14:textId="77777777" w:rsidR="00034A3A" w:rsidRPr="003A30EC" w:rsidRDefault="00034A3A" w:rsidP="006D130E">
            <w:pPr>
              <w:pStyle w:val="ae"/>
            </w:pPr>
            <w:r>
              <w:t>-</w:t>
            </w:r>
            <w:r w:rsidRPr="003A30EC">
              <w:t xml:space="preserve"> установить на миксере нужную скорость перемешивания, затем включить электропитание.</w:t>
            </w:r>
          </w:p>
        </w:tc>
      </w:tr>
      <w:tr w:rsidR="00034A3A" w:rsidRPr="00381033" w14:paraId="40BF70AB" w14:textId="77777777" w:rsidTr="00034A3A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0BF52" w14:textId="77777777" w:rsidR="00034A3A" w:rsidRPr="00034A3A" w:rsidRDefault="00034A3A" w:rsidP="00034A3A">
            <w:pPr>
              <w:jc w:val="both"/>
              <w:rPr>
                <w:szCs w:val="20"/>
              </w:rPr>
            </w:pPr>
            <w:r w:rsidRPr="00986592">
              <w:rPr>
                <w:rStyle w:val="712pt"/>
                <w:rFonts w:eastAsia="Calibri"/>
                <w:b w:val="0"/>
                <w:bCs w:val="0"/>
                <w:i w:val="0"/>
                <w:iCs w:val="0"/>
                <w:color w:val="auto"/>
                <w:szCs w:val="20"/>
                <w:lang w:bidi="ar-SA"/>
              </w:rPr>
              <w:t>Измерительные весы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8B1F1" w14:textId="77777777" w:rsidR="00034A3A" w:rsidRPr="00034A3A" w:rsidRDefault="00034A3A" w:rsidP="006D130E">
            <w:pPr>
              <w:pStyle w:val="ae"/>
            </w:pPr>
            <w:r w:rsidRPr="00034A3A">
              <w:t xml:space="preserve">- весы устанавливить на ровную неподвижную поверхность. </w:t>
            </w:r>
          </w:p>
          <w:p w14:paraId="4F9F2C6A" w14:textId="77777777" w:rsidR="00034A3A" w:rsidRPr="00034A3A" w:rsidRDefault="00034A3A" w:rsidP="006D130E">
            <w:pPr>
              <w:pStyle w:val="ae"/>
            </w:pPr>
            <w:r w:rsidRPr="00034A3A">
              <w:t>- перед включением весов платформа должна быть пустой.</w:t>
            </w:r>
          </w:p>
          <w:p w14:paraId="2877AB63" w14:textId="77777777" w:rsidR="00034A3A" w:rsidRPr="00034A3A" w:rsidRDefault="00034A3A" w:rsidP="006D130E">
            <w:pPr>
              <w:pStyle w:val="ae"/>
            </w:pPr>
            <w:r w:rsidRPr="00034A3A">
              <w:t>- включить питание, нажав выключатель справа. После прохождения теста (7-кратное высвечивание всех индикаторных сегментов) на дисплее устанавливается нулевое показание в режиме взвешивания.</w:t>
            </w:r>
          </w:p>
          <w:p w14:paraId="11F6B661" w14:textId="77777777" w:rsidR="00034A3A" w:rsidRPr="00034A3A" w:rsidRDefault="00034A3A" w:rsidP="006D130E">
            <w:pPr>
              <w:pStyle w:val="ae"/>
            </w:pPr>
            <w:r w:rsidRPr="00034A3A">
              <w:t>- проверить установку нуля при пустой платформе. Положите груз на платформу. Считайте показания и уберите груз с платформы.</w:t>
            </w:r>
          </w:p>
        </w:tc>
      </w:tr>
      <w:tr w:rsidR="00034A3A" w:rsidRPr="00381033" w14:paraId="518DE802" w14:textId="77777777" w:rsidTr="00034A3A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22A43" w14:textId="7597C453" w:rsidR="00034A3A" w:rsidRPr="005E54A4" w:rsidRDefault="00B73099" w:rsidP="00034A3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Морозильное</w:t>
            </w:r>
            <w:r w:rsidR="00034A3A" w:rsidRPr="005E54A4">
              <w:rPr>
                <w:szCs w:val="20"/>
              </w:rPr>
              <w:t xml:space="preserve"> оборудование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C1385" w14:textId="77777777" w:rsidR="00034A3A" w:rsidRPr="00034A3A" w:rsidRDefault="00034A3A" w:rsidP="006D130E">
            <w:pPr>
              <w:pStyle w:val="ae"/>
            </w:pPr>
            <w:r w:rsidRPr="00034A3A">
              <w:t>- плотно закрывать дверцу;</w:t>
            </w:r>
          </w:p>
          <w:p w14:paraId="37F5C496" w14:textId="77777777" w:rsidR="00034A3A" w:rsidRPr="00034A3A" w:rsidRDefault="00034A3A" w:rsidP="006D130E">
            <w:pPr>
              <w:pStyle w:val="ae"/>
            </w:pPr>
            <w:r w:rsidRPr="00034A3A">
              <w:t>- не ставить горячее в холодильный шкаф;</w:t>
            </w:r>
          </w:p>
          <w:p w14:paraId="6A837E37" w14:textId="77777777" w:rsidR="00034A3A" w:rsidRDefault="00034A3A" w:rsidP="006D130E">
            <w:pPr>
              <w:pStyle w:val="ae"/>
            </w:pPr>
            <w:r w:rsidRPr="00034A3A">
              <w:t>- не хлопать дверцей.</w:t>
            </w:r>
          </w:p>
        </w:tc>
      </w:tr>
    </w:tbl>
    <w:p w14:paraId="4C0A815F" w14:textId="77777777" w:rsidR="00034A3A" w:rsidRDefault="00034A3A" w:rsidP="006C2906">
      <w:pPr>
        <w:spacing w:before="120" w:after="120"/>
        <w:ind w:firstLine="709"/>
        <w:jc w:val="both"/>
      </w:pPr>
    </w:p>
    <w:p w14:paraId="4A1201E3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3.2. При выполнении конкурсных заданий и уборке рабочих мест:</w:t>
      </w:r>
    </w:p>
    <w:p w14:paraId="2FDF3C47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- необходимо быть внимательным, не отвлекаться посторонними разговорами и делами, не отвлекать других участников;</w:t>
      </w:r>
    </w:p>
    <w:p w14:paraId="22184F54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- соблюдать настоящую инструкцию;</w:t>
      </w:r>
    </w:p>
    <w:p w14:paraId="19A813B3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 xml:space="preserve">- соблюдать правила эксплуатации оборудования, механизмов и </w:t>
      </w:r>
      <w:r>
        <w:t>инвентаря</w:t>
      </w:r>
      <w:r w:rsidRPr="00E97C55">
        <w:t>, не подвергать их механическим ударам, не допускать падений;</w:t>
      </w:r>
    </w:p>
    <w:p w14:paraId="600866C2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- поддерживать порядок и чистоту на рабочем месте;</w:t>
      </w:r>
    </w:p>
    <w:p w14:paraId="3D5B0B2D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 xml:space="preserve">- рабочий </w:t>
      </w:r>
      <w:r>
        <w:t>инвентарь</w:t>
      </w:r>
      <w:r w:rsidRPr="00E97C55">
        <w:t xml:space="preserve"> располагать таким образом, чтобы исключалась возможность его скатывания и падения;</w:t>
      </w:r>
    </w:p>
    <w:p w14:paraId="68C889FF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 xml:space="preserve">- выполнять конкурсные задания только </w:t>
      </w:r>
      <w:r>
        <w:t xml:space="preserve">на </w:t>
      </w:r>
      <w:r w:rsidRPr="00E97C55">
        <w:t xml:space="preserve">исправным </w:t>
      </w:r>
      <w:r>
        <w:t>оборудовании</w:t>
      </w:r>
      <w:r w:rsidRPr="00E97C55">
        <w:t>;</w:t>
      </w:r>
    </w:p>
    <w:p w14:paraId="7062F4DE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lastRenderedPageBreak/>
        <w:t xml:space="preserve">3.3. При неисправности оборудования – прекратить выполнение конкурсного задания и сообщить об этом </w:t>
      </w:r>
      <w:r>
        <w:t xml:space="preserve">Техническому </w:t>
      </w:r>
      <w:r w:rsidRPr="00E97C55">
        <w:t>Эксперту, а в его отсутствие заместителю главного Эксперта.</w:t>
      </w:r>
    </w:p>
    <w:p w14:paraId="1F58E4CF" w14:textId="77777777" w:rsidR="006C2906" w:rsidRPr="00E97C55" w:rsidRDefault="006C2906" w:rsidP="006C2906">
      <w:pPr>
        <w:spacing w:before="120" w:after="120"/>
        <w:ind w:firstLine="709"/>
        <w:jc w:val="both"/>
      </w:pPr>
    </w:p>
    <w:p w14:paraId="304E8BED" w14:textId="77777777" w:rsidR="006C2906" w:rsidRPr="00E97C55" w:rsidRDefault="006C2906" w:rsidP="006C2906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8" w:name="_Toc507427599"/>
      <w:r w:rsidRPr="00E97C55">
        <w:rPr>
          <w:rFonts w:ascii="Times New Roman" w:hAnsi="Times New Roman"/>
          <w:sz w:val="24"/>
          <w:szCs w:val="24"/>
        </w:rPr>
        <w:t>4. Требования охраны труда в аварийных ситуациях</w:t>
      </w:r>
      <w:bookmarkEnd w:id="8"/>
    </w:p>
    <w:p w14:paraId="505ADBD0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4.1. При обнаружении неисправности в работе электрическ</w:t>
      </w:r>
      <w:r>
        <w:t>ого</w:t>
      </w:r>
      <w:r w:rsidRPr="00E97C55">
        <w:t xml:space="preserve"> </w:t>
      </w:r>
      <w:r>
        <w:t>оборудования</w:t>
      </w:r>
      <w:r w:rsidRPr="00E97C55">
        <w:t>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</w:t>
      </w:r>
      <w:r>
        <w:t xml:space="preserve"> Техническому</w:t>
      </w:r>
      <w:r w:rsidRPr="00E97C55">
        <w:t xml:space="preserve"> Экспертам. Выполнение конкурсного задания продолжить только после устранения возникшей неисправности.</w:t>
      </w:r>
    </w:p>
    <w:p w14:paraId="48AF96CD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4.2. В случае возникновения у участника плохого самочувствия или получения травмы сообщить об этом</w:t>
      </w:r>
      <w:r w:rsidRPr="002D2066">
        <w:t xml:space="preserve"> </w:t>
      </w:r>
      <w:r>
        <w:t>Техническому Э</w:t>
      </w:r>
      <w:r w:rsidRPr="00E97C55">
        <w:t>ксперту.</w:t>
      </w:r>
    </w:p>
    <w:p w14:paraId="133900F4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4.3. При поражении участника электрическим током немедленно отключить электросеть, оказать первую помощь (самопомощь) пострадавшему, сообщить</w:t>
      </w:r>
      <w:r>
        <w:t xml:space="preserve"> Техническому</w:t>
      </w:r>
      <w:r w:rsidRPr="00E97C55">
        <w:t xml:space="preserve"> Эксперту, при необходимости обратиться к врачу.</w:t>
      </w:r>
    </w:p>
    <w:p w14:paraId="0CE65940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4.4. При несчастном случае или внезапном заболевании необходимо в первую очередь отключить питание электрооборудования, сообщить о случившемся</w:t>
      </w:r>
      <w:r>
        <w:t xml:space="preserve"> Техническому</w:t>
      </w:r>
      <w:r w:rsidRPr="00E97C55">
        <w:t xml:space="preserve">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7BFAA019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58DCD398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2AAE5971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DAA1B1D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1DF2A4A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69660B02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0AC1396D" w14:textId="77777777" w:rsidR="00034A3A" w:rsidRDefault="00034A3A">
      <w:pPr>
        <w:spacing w:after="160" w:line="259" w:lineRule="auto"/>
      </w:pPr>
      <w:bookmarkStart w:id="9" w:name="_Toc507427600"/>
    </w:p>
    <w:p w14:paraId="31C4D215" w14:textId="77777777" w:rsidR="00986592" w:rsidRPr="00034A3A" w:rsidRDefault="006C2906">
      <w:pPr>
        <w:spacing w:after="160" w:line="259" w:lineRule="auto"/>
        <w:rPr>
          <w:b/>
          <w:i/>
        </w:rPr>
      </w:pPr>
      <w:r w:rsidRPr="00034A3A">
        <w:rPr>
          <w:b/>
          <w:i/>
        </w:rPr>
        <w:lastRenderedPageBreak/>
        <w:t>5.Требование охраны труда по окончании работ</w:t>
      </w:r>
      <w:bookmarkEnd w:id="9"/>
    </w:p>
    <w:p w14:paraId="66BC2E0B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После окончания работ каждый участник обязан:</w:t>
      </w:r>
    </w:p>
    <w:p w14:paraId="5C3F4199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 xml:space="preserve">5.1. Привести в порядок рабочее место. </w:t>
      </w:r>
    </w:p>
    <w:p w14:paraId="01C4701D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5.2. Убрать средства индивидуальной защиты в отведенное для хранений место.</w:t>
      </w:r>
    </w:p>
    <w:p w14:paraId="680DC0BB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5.3. Отключить инструмент и оборудование от сети.</w:t>
      </w:r>
    </w:p>
    <w:p w14:paraId="72A7A89D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 xml:space="preserve">5.4. </w:t>
      </w:r>
      <w:r>
        <w:t>Инвентарь</w:t>
      </w:r>
      <w:r w:rsidRPr="00E97C55">
        <w:t xml:space="preserve"> убрать в специально предназначенное для хранений место.</w:t>
      </w:r>
    </w:p>
    <w:p w14:paraId="24FC8859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070774CF" w14:textId="77777777" w:rsidR="006C2906" w:rsidRPr="00E97C55" w:rsidRDefault="006C2906" w:rsidP="006C2906">
      <w:pPr>
        <w:jc w:val="center"/>
      </w:pPr>
    </w:p>
    <w:p w14:paraId="4418DEB3" w14:textId="77777777" w:rsidR="006C2906" w:rsidRPr="0013280A" w:rsidRDefault="006C2906" w:rsidP="0013280A">
      <w:pPr>
        <w:pStyle w:val="1"/>
        <w:spacing w:before="120" w:after="120" w:line="240" w:lineRule="auto"/>
        <w:jc w:val="center"/>
        <w:rPr>
          <w:rFonts w:ascii="Times New Roman" w:hAnsi="Times New Roman"/>
          <w:color w:val="2E74B5" w:themeColor="accent1" w:themeShade="BF"/>
          <w:sz w:val="24"/>
          <w:szCs w:val="24"/>
        </w:rPr>
      </w:pPr>
      <w:r w:rsidRPr="00E97C55">
        <w:rPr>
          <w:rFonts w:ascii="Times New Roman" w:hAnsi="Times New Roman"/>
          <w:sz w:val="24"/>
          <w:szCs w:val="24"/>
        </w:rPr>
        <w:br w:type="page"/>
      </w:r>
      <w:bookmarkStart w:id="10" w:name="_Toc507427601"/>
      <w:r w:rsidRPr="0013280A">
        <w:rPr>
          <w:rFonts w:ascii="Times New Roman" w:hAnsi="Times New Roman"/>
          <w:color w:val="2E74B5" w:themeColor="accent1" w:themeShade="BF"/>
          <w:sz w:val="24"/>
          <w:szCs w:val="24"/>
        </w:rPr>
        <w:lastRenderedPageBreak/>
        <w:t>Инструкция по охране труда для экспертов</w:t>
      </w:r>
      <w:bookmarkEnd w:id="10"/>
    </w:p>
    <w:p w14:paraId="09244708" w14:textId="77777777" w:rsidR="006C2906" w:rsidRPr="00E97C55" w:rsidRDefault="006C2906" w:rsidP="006C2906">
      <w:pPr>
        <w:spacing w:before="120" w:after="120"/>
        <w:ind w:firstLine="709"/>
        <w:jc w:val="center"/>
      </w:pPr>
    </w:p>
    <w:p w14:paraId="4FC5B4C1" w14:textId="77777777" w:rsidR="006C2906" w:rsidRPr="00E97C55" w:rsidRDefault="006C2906" w:rsidP="006C2906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1" w:name="_Toc507427602"/>
      <w:r w:rsidRPr="00E97C55">
        <w:rPr>
          <w:rFonts w:ascii="Times New Roman" w:hAnsi="Times New Roman"/>
          <w:i/>
          <w:color w:val="auto"/>
          <w:sz w:val="24"/>
          <w:szCs w:val="24"/>
        </w:rPr>
        <w:t>1.Общие требования охраны труда</w:t>
      </w:r>
      <w:bookmarkEnd w:id="11"/>
    </w:p>
    <w:p w14:paraId="6EB42874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1.1. К работе в качестве эксперта Компетенции «</w:t>
      </w:r>
      <w:r>
        <w:t>Хлебопечение</w:t>
      </w:r>
      <w:r w:rsidRPr="00E97C55">
        <w:t>» допускаются Эксперты, прошедшие специальное обучение и не имеющие противопоказаний по состоянию здоровья.</w:t>
      </w:r>
    </w:p>
    <w:p w14:paraId="1080C9E7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1.2. Эксперт с особыми полномочия</w:t>
      </w:r>
      <w:r>
        <w:t>ми,</w:t>
      </w:r>
      <w:r w:rsidRPr="00E97C55">
        <w:t xml:space="preserve"> на которого возложена обязанность за проведение инструктажа</w:t>
      </w:r>
      <w:r>
        <w:t xml:space="preserve"> по охране труда,</w:t>
      </w:r>
      <w:r w:rsidRPr="00E97C55">
        <w:t xml:space="preserve"> должен иметь действующие удостоверение «О проверке знаний требований охраны труда».</w:t>
      </w:r>
    </w:p>
    <w:p w14:paraId="37CE5BCA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 xml:space="preserve">1.3. В процессе контроля выполнения конкурсных заданий и нахождения на </w:t>
      </w:r>
      <w:r>
        <w:t>конкурсной площадке</w:t>
      </w:r>
      <w:r w:rsidRPr="00E97C55">
        <w:t xml:space="preserve"> Эксперт обязан четко соблюдать:</w:t>
      </w:r>
    </w:p>
    <w:p w14:paraId="02A4290E" w14:textId="77777777" w:rsidR="006C2906" w:rsidRPr="00E97C55" w:rsidRDefault="006C2906" w:rsidP="0013280A">
      <w:pPr>
        <w:pStyle w:val="ad"/>
        <w:numPr>
          <w:ilvl w:val="0"/>
          <w:numId w:val="12"/>
        </w:numPr>
        <w:tabs>
          <w:tab w:val="left" w:pos="1134"/>
        </w:tabs>
        <w:spacing w:before="120" w:after="120"/>
        <w:ind w:left="709" w:firstLine="0"/>
        <w:jc w:val="both"/>
      </w:pPr>
      <w:r w:rsidRPr="00E97C55">
        <w:t xml:space="preserve">инструкции по охране труда и технике безопасности; </w:t>
      </w:r>
    </w:p>
    <w:p w14:paraId="6EC7BB4D" w14:textId="77777777" w:rsidR="006C2906" w:rsidRPr="00E97C55" w:rsidRDefault="006C2906" w:rsidP="0013280A">
      <w:pPr>
        <w:pStyle w:val="ad"/>
        <w:numPr>
          <w:ilvl w:val="0"/>
          <w:numId w:val="12"/>
        </w:numPr>
        <w:tabs>
          <w:tab w:val="left" w:pos="1134"/>
        </w:tabs>
        <w:spacing w:before="120" w:after="120"/>
        <w:ind w:left="709" w:firstLine="0"/>
        <w:jc w:val="both"/>
      </w:pPr>
      <w:r w:rsidRPr="00E97C55">
        <w:t>правила пожарной безопасности, знать места расположения первичных средств пожаротушения и планов эвакуации.</w:t>
      </w:r>
    </w:p>
    <w:p w14:paraId="7F69622C" w14:textId="77777777" w:rsidR="006C2906" w:rsidRPr="00E97C55" w:rsidRDefault="006C2906" w:rsidP="0013280A">
      <w:pPr>
        <w:pStyle w:val="ad"/>
        <w:numPr>
          <w:ilvl w:val="0"/>
          <w:numId w:val="12"/>
        </w:numPr>
        <w:tabs>
          <w:tab w:val="left" w:pos="1134"/>
        </w:tabs>
        <w:spacing w:before="120" w:after="120"/>
        <w:ind w:left="709" w:firstLine="0"/>
        <w:jc w:val="both"/>
      </w:pPr>
      <w:r w:rsidRPr="00E97C55">
        <w:t>расписание и график проведения конкурсного задания, установленные режимы труда и отдыха.</w:t>
      </w:r>
    </w:p>
    <w:p w14:paraId="08E823CE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4CB24604" w14:textId="77777777" w:rsidR="006C2906" w:rsidRPr="00E97C55" w:rsidRDefault="006C2906" w:rsidP="0013280A">
      <w:pPr>
        <w:pStyle w:val="ad"/>
        <w:numPr>
          <w:ilvl w:val="0"/>
          <w:numId w:val="13"/>
        </w:numPr>
        <w:tabs>
          <w:tab w:val="left" w:pos="1134"/>
        </w:tabs>
        <w:spacing w:before="120" w:after="120"/>
        <w:ind w:left="709" w:firstLine="0"/>
        <w:jc w:val="both"/>
      </w:pPr>
      <w:r w:rsidRPr="00E97C55">
        <w:t>электрический ток;</w:t>
      </w:r>
    </w:p>
    <w:p w14:paraId="6E34D96C" w14:textId="12CABD31" w:rsidR="006C2906" w:rsidRPr="00E97C55" w:rsidRDefault="006C2906" w:rsidP="0013280A">
      <w:pPr>
        <w:pStyle w:val="ad"/>
        <w:numPr>
          <w:ilvl w:val="0"/>
          <w:numId w:val="13"/>
        </w:numPr>
        <w:tabs>
          <w:tab w:val="left" w:pos="1134"/>
        </w:tabs>
        <w:spacing w:before="120" w:after="120"/>
        <w:ind w:left="709" w:firstLine="0"/>
        <w:jc w:val="both"/>
      </w:pPr>
      <w:r>
        <w:t>статическое электричество</w:t>
      </w:r>
      <w:r w:rsidR="005C41D8">
        <w:t xml:space="preserve">   </w:t>
      </w:r>
      <w:r w:rsidRPr="00E97C55">
        <w:t xml:space="preserve">при некачественном заземлении </w:t>
      </w:r>
      <w:r>
        <w:t>оборудования</w:t>
      </w:r>
      <w:r w:rsidRPr="00E97C55">
        <w:t>;</w:t>
      </w:r>
    </w:p>
    <w:p w14:paraId="7C85F97E" w14:textId="77777777" w:rsidR="006C2906" w:rsidRPr="00E97C55" w:rsidRDefault="006C2906" w:rsidP="0013280A">
      <w:pPr>
        <w:pStyle w:val="ad"/>
        <w:numPr>
          <w:ilvl w:val="0"/>
          <w:numId w:val="13"/>
        </w:numPr>
        <w:tabs>
          <w:tab w:val="left" w:pos="1134"/>
        </w:tabs>
        <w:spacing w:before="120" w:after="120"/>
        <w:ind w:left="709" w:firstLine="0"/>
        <w:jc w:val="both"/>
      </w:pPr>
      <w:r w:rsidRPr="00E97C55">
        <w:t>зрительное перенапряжение при работе с ПК.</w:t>
      </w:r>
    </w:p>
    <w:p w14:paraId="3AC16151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При наблюдени</w:t>
      </w:r>
      <w:r>
        <w:t>и</w:t>
      </w:r>
      <w:r w:rsidRPr="00E97C55">
        <w:t xml:space="preserve">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14:paraId="27BF34B9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Физические:</w:t>
      </w:r>
    </w:p>
    <w:p w14:paraId="6D565DF1" w14:textId="77777777" w:rsidR="006C2906" w:rsidRPr="00E97C55" w:rsidRDefault="006C2906" w:rsidP="0013280A">
      <w:pPr>
        <w:pStyle w:val="ad"/>
        <w:numPr>
          <w:ilvl w:val="0"/>
          <w:numId w:val="15"/>
        </w:numPr>
        <w:tabs>
          <w:tab w:val="left" w:pos="1134"/>
        </w:tabs>
        <w:spacing w:before="120" w:after="120"/>
        <w:ind w:left="709" w:firstLine="0"/>
        <w:jc w:val="both"/>
      </w:pPr>
      <w:r w:rsidRPr="00E97C55">
        <w:t>режущие и колющие предметы;</w:t>
      </w:r>
    </w:p>
    <w:p w14:paraId="255EE45B" w14:textId="77777777" w:rsidR="006C2906" w:rsidRPr="00E97C55" w:rsidRDefault="006C2906" w:rsidP="0013280A">
      <w:pPr>
        <w:pStyle w:val="ad"/>
        <w:numPr>
          <w:ilvl w:val="0"/>
          <w:numId w:val="15"/>
        </w:numPr>
        <w:tabs>
          <w:tab w:val="left" w:pos="1134"/>
        </w:tabs>
        <w:spacing w:before="120" w:after="120"/>
        <w:ind w:left="709" w:firstLine="0"/>
        <w:jc w:val="both"/>
      </w:pPr>
      <w:r>
        <w:t>термические ожоги.</w:t>
      </w:r>
    </w:p>
    <w:p w14:paraId="446B5000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Психологические:</w:t>
      </w:r>
    </w:p>
    <w:p w14:paraId="63E8DAC7" w14:textId="77777777" w:rsidR="006C2906" w:rsidRPr="00E97C55" w:rsidRDefault="006C2906" w:rsidP="0013280A">
      <w:pPr>
        <w:pStyle w:val="ad"/>
        <w:numPr>
          <w:ilvl w:val="0"/>
          <w:numId w:val="14"/>
        </w:numPr>
        <w:tabs>
          <w:tab w:val="left" w:pos="1134"/>
        </w:tabs>
        <w:spacing w:before="120" w:after="120"/>
        <w:ind w:left="709" w:firstLine="0"/>
        <w:jc w:val="both"/>
      </w:pPr>
      <w:r w:rsidRPr="00E97C55">
        <w:t>чрезмерное напряжение внимания, усиленная нагрузка на зрение</w:t>
      </w:r>
    </w:p>
    <w:p w14:paraId="771DE8C5" w14:textId="77777777" w:rsidR="006C2906" w:rsidRPr="00E97C55" w:rsidRDefault="006C2906" w:rsidP="0013280A">
      <w:pPr>
        <w:pStyle w:val="ad"/>
        <w:numPr>
          <w:ilvl w:val="0"/>
          <w:numId w:val="14"/>
        </w:numPr>
        <w:tabs>
          <w:tab w:val="left" w:pos="1134"/>
        </w:tabs>
        <w:spacing w:before="120" w:after="120"/>
        <w:ind w:left="709" w:firstLine="0"/>
        <w:jc w:val="both"/>
      </w:pPr>
      <w:r>
        <w:t>ответственность при выполнении своих функций.</w:t>
      </w:r>
    </w:p>
    <w:p w14:paraId="5177BDA9" w14:textId="77777777" w:rsidR="006C2906" w:rsidRDefault="006C2906" w:rsidP="006C2906">
      <w:pPr>
        <w:spacing w:before="120" w:after="120"/>
        <w:ind w:firstLine="709"/>
        <w:jc w:val="both"/>
      </w:pPr>
      <w:r w:rsidRPr="00E97C55">
        <w:t xml:space="preserve">1.5. </w:t>
      </w:r>
      <w:r>
        <w:t>Применяемые во время выполнения конкурсного задания средства индивидуальной защиты:</w:t>
      </w:r>
    </w:p>
    <w:p w14:paraId="79B3CC0A" w14:textId="77777777" w:rsidR="006C2906" w:rsidRDefault="006C2906" w:rsidP="0013280A">
      <w:pPr>
        <w:pStyle w:val="ad"/>
        <w:numPr>
          <w:ilvl w:val="0"/>
          <w:numId w:val="16"/>
        </w:numPr>
        <w:tabs>
          <w:tab w:val="left" w:pos="1134"/>
        </w:tabs>
        <w:spacing w:before="120" w:after="120"/>
        <w:ind w:left="709" w:firstLine="0"/>
        <w:jc w:val="both"/>
      </w:pPr>
      <w:r>
        <w:t>Поварской китель;</w:t>
      </w:r>
    </w:p>
    <w:p w14:paraId="01A79F10" w14:textId="06D53423" w:rsidR="006C2906" w:rsidRDefault="0013280A" w:rsidP="0013280A">
      <w:pPr>
        <w:pStyle w:val="ad"/>
        <w:numPr>
          <w:ilvl w:val="0"/>
          <w:numId w:val="16"/>
        </w:numPr>
        <w:tabs>
          <w:tab w:val="left" w:pos="1134"/>
        </w:tabs>
        <w:spacing w:before="120" w:after="120"/>
        <w:ind w:left="709" w:firstLine="0"/>
        <w:jc w:val="both"/>
      </w:pPr>
      <w:r>
        <w:t>С</w:t>
      </w:r>
      <w:r w:rsidR="006C2906">
        <w:t>пециал</w:t>
      </w:r>
      <w:r w:rsidR="00B73099">
        <w:t>изированная</w:t>
      </w:r>
      <w:r w:rsidR="006C2906">
        <w:t xml:space="preserve"> обувь.</w:t>
      </w:r>
    </w:p>
    <w:p w14:paraId="168DCD01" w14:textId="77777777" w:rsidR="006C2906" w:rsidRDefault="006C2906" w:rsidP="006C2906">
      <w:pPr>
        <w:spacing w:before="120" w:after="120"/>
        <w:ind w:firstLine="709"/>
        <w:jc w:val="both"/>
      </w:pPr>
    </w:p>
    <w:p w14:paraId="58FE6EF0" w14:textId="77777777" w:rsidR="0013280A" w:rsidRDefault="0013280A">
      <w:pPr>
        <w:spacing w:after="160" w:line="259" w:lineRule="auto"/>
      </w:pPr>
      <w:r>
        <w:br w:type="page"/>
      </w:r>
    </w:p>
    <w:p w14:paraId="33F2CEC8" w14:textId="77777777" w:rsidR="006C2906" w:rsidRDefault="006C2906" w:rsidP="006C2906">
      <w:pPr>
        <w:spacing w:before="120" w:after="120"/>
        <w:ind w:firstLine="709"/>
        <w:jc w:val="both"/>
      </w:pPr>
      <w:r>
        <w:lastRenderedPageBreak/>
        <w:t>1.6. Знаки безопасности, используемые на рабочих местах участников, для обозначения присутствующих опасностей: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4"/>
        <w:gridCol w:w="4581"/>
      </w:tblGrid>
      <w:tr w:rsidR="004D7FFE" w14:paraId="30AB38AB" w14:textId="77777777" w:rsidTr="00986592">
        <w:tc>
          <w:tcPr>
            <w:tcW w:w="4928" w:type="dxa"/>
          </w:tcPr>
          <w:p w14:paraId="04F3ABDF" w14:textId="34A230EA" w:rsidR="004D7FFE" w:rsidRDefault="004D7FFE" w:rsidP="00986592">
            <w:pPr>
              <w:spacing w:before="120" w:after="120"/>
              <w:jc w:val="both"/>
            </w:pPr>
            <w:r w:rsidRPr="00CF44C7">
              <w:rPr>
                <w:color w:val="000000"/>
              </w:rPr>
              <w:t>W 08 Осторожно электрическое напряжение</w:t>
            </w:r>
            <w:r w:rsidR="005C41D8">
              <w:rPr>
                <w:color w:val="000000"/>
              </w:rPr>
              <w:t xml:space="preserve">      </w:t>
            </w:r>
            <w:r w:rsidRPr="00CF44C7">
              <w:t xml:space="preserve"> </w:t>
            </w:r>
          </w:p>
        </w:tc>
        <w:tc>
          <w:tcPr>
            <w:tcW w:w="4643" w:type="dxa"/>
          </w:tcPr>
          <w:p w14:paraId="13153BFE" w14:textId="77777777" w:rsidR="004D7FFE" w:rsidRDefault="004D7FFE" w:rsidP="00986592">
            <w:pPr>
              <w:spacing w:before="120" w:after="120"/>
              <w:ind w:right="1700"/>
              <w:jc w:val="center"/>
            </w:pPr>
            <w:r w:rsidRPr="00CF44C7">
              <w:rPr>
                <w:noProof/>
              </w:rPr>
              <w:drawing>
                <wp:inline distT="0" distB="0" distL="0" distR="0" wp14:anchorId="2DC02DC9" wp14:editId="40A9402D">
                  <wp:extent cx="914400" cy="590550"/>
                  <wp:effectExtent l="0" t="0" r="0" b="0"/>
                  <wp:docPr id="21" name="Рисунок 12" descr="molniy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olniy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FFE" w14:paraId="61F7F95E" w14:textId="77777777" w:rsidTr="00986592">
        <w:tc>
          <w:tcPr>
            <w:tcW w:w="4928" w:type="dxa"/>
          </w:tcPr>
          <w:p w14:paraId="33A9D735" w14:textId="77777777" w:rsidR="004D7FFE" w:rsidRDefault="004D7FFE" w:rsidP="00986592">
            <w:pPr>
              <w:spacing w:before="120" w:after="120"/>
              <w:jc w:val="both"/>
            </w:pPr>
            <w:r w:rsidRPr="00CF44C7">
              <w:rPr>
                <w:color w:val="000000"/>
              </w:rPr>
              <w:t>F 04 Огнетушитель</w:t>
            </w:r>
          </w:p>
        </w:tc>
        <w:tc>
          <w:tcPr>
            <w:tcW w:w="4643" w:type="dxa"/>
          </w:tcPr>
          <w:p w14:paraId="15B1D2FD" w14:textId="77777777" w:rsidR="004D7FFE" w:rsidRDefault="004D7FFE" w:rsidP="00986592">
            <w:pPr>
              <w:spacing w:before="120" w:after="120"/>
              <w:ind w:right="1700"/>
              <w:jc w:val="center"/>
            </w:pPr>
            <w:r w:rsidRPr="00CF44C7">
              <w:rPr>
                <w:noProof/>
              </w:rPr>
              <w:drawing>
                <wp:inline distT="0" distB="0" distL="0" distR="0" wp14:anchorId="380FE09E" wp14:editId="5428DC86">
                  <wp:extent cx="447675" cy="438150"/>
                  <wp:effectExtent l="0" t="0" r="9525" b="0"/>
                  <wp:docPr id="22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FFE" w14:paraId="5EEE4933" w14:textId="77777777" w:rsidTr="00986592">
        <w:tc>
          <w:tcPr>
            <w:tcW w:w="4928" w:type="dxa"/>
          </w:tcPr>
          <w:p w14:paraId="0126739A" w14:textId="77777777" w:rsidR="004D7FFE" w:rsidRDefault="004D7FFE" w:rsidP="00986592">
            <w:pPr>
              <w:spacing w:before="120" w:after="120"/>
              <w:jc w:val="both"/>
            </w:pPr>
            <w:r w:rsidRPr="00CF44C7">
              <w:rPr>
                <w:color w:val="000000"/>
              </w:rPr>
              <w:t>E 22 Указатель выхода</w:t>
            </w:r>
          </w:p>
        </w:tc>
        <w:tc>
          <w:tcPr>
            <w:tcW w:w="4643" w:type="dxa"/>
          </w:tcPr>
          <w:p w14:paraId="3B2D965D" w14:textId="77777777" w:rsidR="004D7FFE" w:rsidRDefault="004D7FFE" w:rsidP="00986592">
            <w:pPr>
              <w:spacing w:before="120" w:after="120"/>
              <w:ind w:right="1700"/>
              <w:jc w:val="center"/>
            </w:pPr>
            <w:r w:rsidRPr="00CF44C7">
              <w:rPr>
                <w:noProof/>
              </w:rPr>
              <w:drawing>
                <wp:inline distT="0" distB="0" distL="0" distR="0" wp14:anchorId="3EA0D353" wp14:editId="3AD7FE67">
                  <wp:extent cx="771525" cy="409575"/>
                  <wp:effectExtent l="0" t="0" r="9525" b="9525"/>
                  <wp:docPr id="23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FFE" w14:paraId="0F017F55" w14:textId="77777777" w:rsidTr="00986592">
        <w:tc>
          <w:tcPr>
            <w:tcW w:w="4928" w:type="dxa"/>
          </w:tcPr>
          <w:p w14:paraId="767AFF8B" w14:textId="77777777" w:rsidR="004D7FFE" w:rsidRDefault="004D7FFE" w:rsidP="00986592">
            <w:pPr>
              <w:spacing w:before="120" w:after="120"/>
              <w:jc w:val="both"/>
            </w:pPr>
            <w:r w:rsidRPr="00CF44C7">
              <w:rPr>
                <w:color w:val="000000"/>
              </w:rPr>
              <w:t>E 23 Указатель запасного выхода</w:t>
            </w:r>
          </w:p>
        </w:tc>
        <w:tc>
          <w:tcPr>
            <w:tcW w:w="4643" w:type="dxa"/>
          </w:tcPr>
          <w:p w14:paraId="67AA656A" w14:textId="77777777" w:rsidR="004D7FFE" w:rsidRDefault="004D7FFE" w:rsidP="00986592">
            <w:pPr>
              <w:spacing w:before="120" w:after="120"/>
              <w:ind w:right="1700"/>
              <w:jc w:val="center"/>
            </w:pPr>
            <w:r w:rsidRPr="00CF44C7">
              <w:rPr>
                <w:noProof/>
              </w:rPr>
              <w:drawing>
                <wp:inline distT="0" distB="0" distL="0" distR="0" wp14:anchorId="0B479ACD" wp14:editId="550A54BB">
                  <wp:extent cx="809625" cy="438150"/>
                  <wp:effectExtent l="0" t="0" r="9525" b="0"/>
                  <wp:docPr id="2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FFE" w14:paraId="22881701" w14:textId="77777777" w:rsidTr="00986592">
        <w:tc>
          <w:tcPr>
            <w:tcW w:w="4928" w:type="dxa"/>
          </w:tcPr>
          <w:p w14:paraId="477EA1F7" w14:textId="77777777" w:rsidR="004D7FFE" w:rsidRDefault="004D7FFE" w:rsidP="00986592">
            <w:pPr>
              <w:spacing w:before="120" w:after="120"/>
              <w:jc w:val="both"/>
            </w:pPr>
            <w:r w:rsidRPr="00CF44C7">
              <w:rPr>
                <w:color w:val="000000"/>
              </w:rPr>
              <w:t>EC 01 Аптечка первой медицинской помощи</w:t>
            </w:r>
          </w:p>
        </w:tc>
        <w:tc>
          <w:tcPr>
            <w:tcW w:w="4643" w:type="dxa"/>
          </w:tcPr>
          <w:p w14:paraId="60186283" w14:textId="77777777" w:rsidR="004D7FFE" w:rsidRDefault="004D7FFE" w:rsidP="00986592">
            <w:pPr>
              <w:spacing w:before="120" w:after="120"/>
              <w:ind w:right="1700"/>
              <w:jc w:val="center"/>
            </w:pPr>
            <w:r w:rsidRPr="00CF44C7">
              <w:rPr>
                <w:noProof/>
              </w:rPr>
              <w:drawing>
                <wp:inline distT="0" distB="0" distL="0" distR="0" wp14:anchorId="086174DC" wp14:editId="1DCCD71E">
                  <wp:extent cx="466725" cy="466725"/>
                  <wp:effectExtent l="0" t="0" r="9525" b="9525"/>
                  <wp:docPr id="25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FFE" w14:paraId="6A802B01" w14:textId="77777777" w:rsidTr="00986592">
        <w:tc>
          <w:tcPr>
            <w:tcW w:w="4928" w:type="dxa"/>
          </w:tcPr>
          <w:p w14:paraId="59E74BEA" w14:textId="77777777" w:rsidR="004D7FFE" w:rsidRDefault="004D7FFE" w:rsidP="00986592">
            <w:pPr>
              <w:spacing w:before="120" w:after="120"/>
              <w:jc w:val="both"/>
            </w:pPr>
            <w:r w:rsidRPr="00CF44C7">
              <w:rPr>
                <w:color w:val="000000"/>
              </w:rPr>
              <w:t>P 01 Запрещается курить</w:t>
            </w:r>
          </w:p>
        </w:tc>
        <w:tc>
          <w:tcPr>
            <w:tcW w:w="4643" w:type="dxa"/>
          </w:tcPr>
          <w:p w14:paraId="195845F3" w14:textId="77777777" w:rsidR="004D7FFE" w:rsidRDefault="004D7FFE" w:rsidP="00986592">
            <w:pPr>
              <w:spacing w:before="120" w:after="120"/>
              <w:ind w:right="1700"/>
              <w:jc w:val="center"/>
            </w:pPr>
            <w:r>
              <w:rPr>
                <w:noProof/>
              </w:rPr>
              <w:drawing>
                <wp:inline distT="0" distB="0" distL="0" distR="0" wp14:anchorId="56656068" wp14:editId="0A304CB4">
                  <wp:extent cx="495300" cy="495300"/>
                  <wp:effectExtent l="19050" t="0" r="0" b="0"/>
                  <wp:docPr id="26" name="Рисунок 5" descr="https://studfiles.net/html/2706/32/html_qBHtLJCsya.KhkT/img-9S7d9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studfiles.net/html/2706/32/html_qBHtLJCsya.KhkT/img-9S7d9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FEBA40" w14:textId="77777777" w:rsidR="006C2906" w:rsidRDefault="006C2906" w:rsidP="006C2906">
      <w:pPr>
        <w:spacing w:before="120" w:after="120"/>
        <w:ind w:firstLine="709"/>
        <w:jc w:val="both"/>
      </w:pPr>
    </w:p>
    <w:p w14:paraId="343C10E0" w14:textId="77777777" w:rsidR="006C2906" w:rsidRPr="00E97C55" w:rsidRDefault="006C2906" w:rsidP="006C2906">
      <w:pPr>
        <w:spacing w:before="120" w:after="120"/>
        <w:ind w:firstLine="709"/>
        <w:jc w:val="both"/>
      </w:pPr>
      <w:r>
        <w:t xml:space="preserve">1.7. </w:t>
      </w:r>
      <w:r w:rsidRPr="00E97C55">
        <w:t xml:space="preserve">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7F60433A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В помещении Экспертов Компетенции «</w:t>
      </w:r>
      <w:r>
        <w:t>Хлебопечения»</w:t>
      </w:r>
      <w:r w:rsidRPr="00E97C55">
        <w:t>, ее необходимо использовать для оказания первой помощи, самопомощи в случаях получения травмы.</w:t>
      </w:r>
    </w:p>
    <w:p w14:paraId="2B0010D1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3C91E86F" w14:textId="42A97DBC" w:rsidR="006C2906" w:rsidRPr="00E97C55" w:rsidRDefault="006C2906" w:rsidP="006C2906">
      <w:pPr>
        <w:spacing w:before="120" w:after="120"/>
        <w:ind w:firstLine="709"/>
        <w:jc w:val="both"/>
      </w:pPr>
      <w:r w:rsidRPr="00E97C55">
        <w:t>1.</w:t>
      </w:r>
      <w:r>
        <w:t>8</w:t>
      </w:r>
      <w:r w:rsidRPr="00E97C55">
        <w:t>. Эксперты, допустившие невыполнение или нарушение инструкции по охране труда, привлекаются к ответственности в соответствии с Регламентом</w:t>
      </w:r>
      <w:r w:rsidR="005C41D8">
        <w:t xml:space="preserve"> Чемпионата</w:t>
      </w:r>
      <w:r w:rsidRPr="00E97C55">
        <w:t>, а при необходимости согласно действующему законодательству.</w:t>
      </w:r>
    </w:p>
    <w:p w14:paraId="448EC13E" w14:textId="77777777" w:rsidR="006C2906" w:rsidRPr="00362101" w:rsidRDefault="006C2906" w:rsidP="006C2906">
      <w:pPr>
        <w:spacing w:before="120" w:after="120"/>
        <w:ind w:firstLine="709"/>
        <w:jc w:val="both"/>
      </w:pPr>
    </w:p>
    <w:p w14:paraId="339835F9" w14:textId="77777777" w:rsidR="006C2906" w:rsidRPr="00362101" w:rsidRDefault="006C2906" w:rsidP="006C2906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2" w:name="_Toc507427603"/>
      <w:r w:rsidRPr="00362101">
        <w:rPr>
          <w:rFonts w:ascii="Times New Roman" w:hAnsi="Times New Roman"/>
          <w:i/>
          <w:color w:val="auto"/>
          <w:sz w:val="24"/>
          <w:szCs w:val="24"/>
        </w:rPr>
        <w:t>2.Требования охраны труда перед началом работы</w:t>
      </w:r>
      <w:bookmarkEnd w:id="12"/>
    </w:p>
    <w:p w14:paraId="715B721D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Перед началом работы Эксперты должны выполнить следующее:</w:t>
      </w:r>
    </w:p>
    <w:p w14:paraId="5C35A883" w14:textId="301BAE1E" w:rsidR="006C2906" w:rsidRDefault="006C2906" w:rsidP="006C2906">
      <w:pPr>
        <w:spacing w:before="120" w:after="120"/>
        <w:ind w:firstLine="709"/>
        <w:jc w:val="both"/>
      </w:pPr>
      <w:r w:rsidRPr="00E97C55">
        <w:t xml:space="preserve">2.1. В </w:t>
      </w:r>
      <w:r w:rsidR="005E385B">
        <w:t xml:space="preserve">подготовительный </w:t>
      </w:r>
      <w:r w:rsidRPr="00E97C55">
        <w:t xml:space="preserve">день, Эксперт с особыми полномочиями, ответственный за охрану труда, обязан провести подробный инструктаж по </w:t>
      </w:r>
      <w:r>
        <w:t>«П</w:t>
      </w:r>
      <w:r w:rsidRPr="00E97C55">
        <w:t>рограмме инструктажа по охране труда и технике безопасности</w:t>
      </w:r>
      <w:r>
        <w:t>»</w:t>
      </w:r>
      <w:r w:rsidRPr="00E97C55">
        <w:t xml:space="preserve">, ознакомить экспертов и участников с инструкцией по технике безопасности, с планами эвакуации при возникновении пожара, </w:t>
      </w:r>
      <w:r>
        <w:t xml:space="preserve">с </w:t>
      </w:r>
      <w:r w:rsidRPr="00362101">
        <w:t>местами расположения санитарно-бытовых помещений, медицинскими кабинетами, питьевой воды,</w:t>
      </w:r>
      <w:r w:rsidRPr="00E97C55">
        <w:t xml:space="preserve"> проконтролировать подготовку рабочих мест участников в соответствии с Техническим описанием компетенции.</w:t>
      </w:r>
    </w:p>
    <w:p w14:paraId="118E8BAD" w14:textId="77777777" w:rsidR="006C2906" w:rsidRPr="00E97C55" w:rsidRDefault="006C2906" w:rsidP="006C2906">
      <w:pPr>
        <w:spacing w:before="120" w:after="120"/>
        <w:ind w:firstLine="709"/>
        <w:jc w:val="both"/>
      </w:pPr>
      <w:r w:rsidRPr="00805948">
        <w:lastRenderedPageBreak/>
        <w:t xml:space="preserve">Проверить специальную одежду, обувь и др. средства индивидуальной защиты. Одеть необходимые средства защиты для выполнения </w:t>
      </w:r>
      <w:r>
        <w:t>подготовки и контроля подготовки участниками рабочих мест, инструмента и оборудования</w:t>
      </w:r>
      <w:r w:rsidRPr="00805948">
        <w:t>.</w:t>
      </w:r>
    </w:p>
    <w:p w14:paraId="24911669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6D157436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2.3. Ежедневно, перед началом работ на конкурсной площадке и в помещении экспертов</w:t>
      </w:r>
      <w:r>
        <w:t xml:space="preserve"> необходимо</w:t>
      </w:r>
      <w:r w:rsidRPr="00E97C55">
        <w:t>:</w:t>
      </w:r>
    </w:p>
    <w:p w14:paraId="6B18330D" w14:textId="77777777" w:rsidR="006C2906" w:rsidRPr="00E97C55" w:rsidRDefault="006C2906" w:rsidP="0013280A">
      <w:pPr>
        <w:pStyle w:val="ad"/>
        <w:numPr>
          <w:ilvl w:val="0"/>
          <w:numId w:val="17"/>
        </w:numPr>
        <w:tabs>
          <w:tab w:val="left" w:pos="709"/>
          <w:tab w:val="left" w:pos="1134"/>
        </w:tabs>
        <w:spacing w:before="120" w:after="120"/>
        <w:ind w:left="709" w:firstLine="0"/>
      </w:pPr>
      <w:r w:rsidRPr="00E97C55">
        <w:t>осмотреть рабочие места эксперт</w:t>
      </w:r>
      <w:r>
        <w:t>ов</w:t>
      </w:r>
      <w:r w:rsidRPr="00E97C55">
        <w:t xml:space="preserve"> и участников;</w:t>
      </w:r>
    </w:p>
    <w:p w14:paraId="1A6B683F" w14:textId="77777777" w:rsidR="006C2906" w:rsidRDefault="006C2906" w:rsidP="0013280A">
      <w:pPr>
        <w:pStyle w:val="ad"/>
        <w:numPr>
          <w:ilvl w:val="0"/>
          <w:numId w:val="17"/>
        </w:numPr>
        <w:tabs>
          <w:tab w:val="left" w:pos="709"/>
          <w:tab w:val="left" w:pos="1134"/>
        </w:tabs>
        <w:spacing w:before="120" w:after="120"/>
        <w:ind w:left="709" w:firstLine="0"/>
      </w:pPr>
      <w:r w:rsidRPr="00E97C55">
        <w:t>проверить правильность подключения оборудования в электросеть;</w:t>
      </w:r>
    </w:p>
    <w:p w14:paraId="258AE95E" w14:textId="77777777" w:rsidR="006C2906" w:rsidRDefault="0013280A" w:rsidP="0013280A">
      <w:pPr>
        <w:pStyle w:val="ad"/>
        <w:numPr>
          <w:ilvl w:val="0"/>
          <w:numId w:val="17"/>
        </w:numPr>
        <w:tabs>
          <w:tab w:val="left" w:pos="709"/>
          <w:tab w:val="left" w:pos="1134"/>
        </w:tabs>
        <w:spacing w:before="120" w:after="120"/>
        <w:ind w:left="709" w:firstLine="0"/>
      </w:pPr>
      <w:r>
        <w:t>на</w:t>
      </w:r>
      <w:r w:rsidR="006C2906">
        <w:t>деть необходимые средства индивидуальной защиты;</w:t>
      </w:r>
    </w:p>
    <w:p w14:paraId="5D2782A1" w14:textId="77777777" w:rsidR="006C2906" w:rsidRPr="00E97C55" w:rsidRDefault="006C2906" w:rsidP="0013280A">
      <w:pPr>
        <w:pStyle w:val="ad"/>
        <w:numPr>
          <w:ilvl w:val="0"/>
          <w:numId w:val="17"/>
        </w:numPr>
        <w:tabs>
          <w:tab w:val="left" w:pos="709"/>
          <w:tab w:val="left" w:pos="1134"/>
        </w:tabs>
        <w:spacing w:before="120" w:after="120"/>
        <w:ind w:left="709" w:firstLine="0"/>
      </w:pPr>
      <w:r>
        <w:t>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4FCB3F44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346F94E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14D70ADE" w14:textId="77777777" w:rsidR="006C2906" w:rsidRPr="00E97C55" w:rsidRDefault="006C2906" w:rsidP="006C2906">
      <w:pPr>
        <w:spacing w:before="120" w:after="120"/>
        <w:ind w:firstLine="709"/>
        <w:jc w:val="both"/>
      </w:pPr>
    </w:p>
    <w:p w14:paraId="18C89ED9" w14:textId="77777777" w:rsidR="006C2906" w:rsidRPr="0014392A" w:rsidRDefault="006C2906" w:rsidP="006C2906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3" w:name="_Toc507427604"/>
      <w:r w:rsidRPr="0014392A">
        <w:rPr>
          <w:rFonts w:ascii="Times New Roman" w:hAnsi="Times New Roman"/>
          <w:i/>
          <w:color w:val="auto"/>
          <w:sz w:val="24"/>
          <w:szCs w:val="24"/>
        </w:rPr>
        <w:t>3.Требования охраны труда во время работы</w:t>
      </w:r>
      <w:bookmarkEnd w:id="13"/>
    </w:p>
    <w:p w14:paraId="6382A726" w14:textId="77777777" w:rsidR="006C2906" w:rsidRDefault="006C2906" w:rsidP="006C2906">
      <w:pPr>
        <w:spacing w:before="120" w:after="120"/>
        <w:ind w:firstLine="709"/>
        <w:jc w:val="both"/>
      </w:pPr>
      <w:r w:rsidRPr="00E97C55">
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26533F1D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62A8FAFF" w14:textId="77777777" w:rsidR="006C2906" w:rsidRPr="0013280A" w:rsidRDefault="006C2906" w:rsidP="006C2906">
      <w:pPr>
        <w:spacing w:before="120" w:after="120"/>
        <w:ind w:firstLine="709"/>
        <w:jc w:val="both"/>
        <w:rPr>
          <w:spacing w:val="-8"/>
        </w:rPr>
      </w:pPr>
      <w:r w:rsidRPr="0013280A">
        <w:rPr>
          <w:spacing w:val="-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07B20313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3.3. Во избежание поражения током запрещается:</w:t>
      </w:r>
    </w:p>
    <w:p w14:paraId="532C9BBC" w14:textId="77777777" w:rsidR="006C2906" w:rsidRPr="00E97C55" w:rsidRDefault="006C2906" w:rsidP="0013280A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709" w:firstLine="0"/>
        <w:jc w:val="both"/>
      </w:pPr>
      <w:r w:rsidRPr="00E97C55">
        <w:t>прикасаться к задней панели персонального компьютера и другой оргтехники, монитора при включенном питании;</w:t>
      </w:r>
    </w:p>
    <w:p w14:paraId="715F5F19" w14:textId="77777777" w:rsidR="006C2906" w:rsidRPr="00E97C55" w:rsidRDefault="006C2906" w:rsidP="0013280A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709" w:firstLine="0"/>
        <w:jc w:val="both"/>
      </w:pPr>
      <w:r w:rsidRPr="00E97C55"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72D0402F" w14:textId="77777777" w:rsidR="006C2906" w:rsidRPr="00E97C55" w:rsidRDefault="006C2906" w:rsidP="0013280A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709" w:firstLine="0"/>
        <w:jc w:val="both"/>
      </w:pPr>
      <w:r w:rsidRPr="00E97C55">
        <w:t>производить самостоятельно вскрытие и ремонт оборудования;</w:t>
      </w:r>
    </w:p>
    <w:p w14:paraId="3A3B3FE3" w14:textId="77777777" w:rsidR="006C2906" w:rsidRPr="00E97C55" w:rsidRDefault="006C2906" w:rsidP="0013280A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709" w:firstLine="0"/>
        <w:jc w:val="both"/>
      </w:pPr>
      <w:r w:rsidRPr="00E97C55">
        <w:t>переключать разъемы интерфейсных кабелей периферийных устройств при включенном питании;</w:t>
      </w:r>
    </w:p>
    <w:p w14:paraId="0E0EC833" w14:textId="77777777" w:rsidR="006C2906" w:rsidRPr="00E97C55" w:rsidRDefault="006C2906" w:rsidP="0013280A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709" w:firstLine="0"/>
        <w:jc w:val="both"/>
      </w:pPr>
      <w:r w:rsidRPr="00E97C55">
        <w:t>загромождать верхние панели устройств бумагами и посторонними предметами;</w:t>
      </w:r>
    </w:p>
    <w:p w14:paraId="6823131C" w14:textId="77777777" w:rsidR="006C2906" w:rsidRPr="00E97C55" w:rsidRDefault="006C2906" w:rsidP="0013280A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709" w:firstLine="0"/>
        <w:jc w:val="both"/>
      </w:pPr>
      <w:r w:rsidRPr="00E97C55"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24A0F70F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lastRenderedPageBreak/>
        <w:t>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4E32C4C7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3.5. Эксперту во время работы с оргтехникой:</w:t>
      </w:r>
    </w:p>
    <w:p w14:paraId="0CB3E754" w14:textId="77777777" w:rsidR="006C2906" w:rsidRPr="00E97C55" w:rsidRDefault="006C2906" w:rsidP="0013280A">
      <w:pPr>
        <w:pStyle w:val="ad"/>
        <w:numPr>
          <w:ilvl w:val="0"/>
          <w:numId w:val="19"/>
        </w:numPr>
        <w:tabs>
          <w:tab w:val="left" w:pos="1134"/>
        </w:tabs>
        <w:spacing w:before="120" w:after="120"/>
        <w:ind w:left="709" w:firstLine="0"/>
        <w:jc w:val="both"/>
      </w:pPr>
      <w:r w:rsidRPr="00E97C55">
        <w:t>обращать внимание на символы, высвечивающиеся на панели оборудования, не игнорировать их;</w:t>
      </w:r>
    </w:p>
    <w:p w14:paraId="6CBE3D9B" w14:textId="77777777" w:rsidR="006C2906" w:rsidRPr="00E97C55" w:rsidRDefault="006C2906" w:rsidP="0013280A">
      <w:pPr>
        <w:pStyle w:val="ad"/>
        <w:numPr>
          <w:ilvl w:val="0"/>
          <w:numId w:val="19"/>
        </w:numPr>
        <w:tabs>
          <w:tab w:val="left" w:pos="1134"/>
        </w:tabs>
        <w:spacing w:before="120" w:after="120"/>
        <w:ind w:left="709" w:firstLine="0"/>
        <w:jc w:val="both"/>
      </w:pPr>
      <w:r w:rsidRPr="00E97C55"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594E5712" w14:textId="77777777" w:rsidR="006C2906" w:rsidRPr="00E97C55" w:rsidRDefault="006C2906" w:rsidP="0013280A">
      <w:pPr>
        <w:pStyle w:val="ad"/>
        <w:numPr>
          <w:ilvl w:val="0"/>
          <w:numId w:val="19"/>
        </w:numPr>
        <w:tabs>
          <w:tab w:val="left" w:pos="1134"/>
        </w:tabs>
        <w:spacing w:before="120" w:after="120"/>
        <w:ind w:left="709" w:firstLine="0"/>
        <w:jc w:val="both"/>
      </w:pPr>
      <w:r w:rsidRPr="00E97C55">
        <w:t>не производить включение/выключение аппаратов мокрыми руками;</w:t>
      </w:r>
    </w:p>
    <w:p w14:paraId="2D6F3FCE" w14:textId="77777777" w:rsidR="006C2906" w:rsidRPr="00E97C55" w:rsidRDefault="006C2906" w:rsidP="0013280A">
      <w:pPr>
        <w:pStyle w:val="ad"/>
        <w:numPr>
          <w:ilvl w:val="0"/>
          <w:numId w:val="19"/>
        </w:numPr>
        <w:tabs>
          <w:tab w:val="left" w:pos="1134"/>
        </w:tabs>
        <w:spacing w:before="120" w:after="120"/>
        <w:ind w:left="709" w:firstLine="0"/>
        <w:jc w:val="both"/>
      </w:pPr>
      <w:r w:rsidRPr="00E97C55">
        <w:t>не ставить на устройство емкости с водой, не класть металлические предметы;</w:t>
      </w:r>
    </w:p>
    <w:p w14:paraId="1FEF9BC1" w14:textId="77777777" w:rsidR="006C2906" w:rsidRPr="00E97C55" w:rsidRDefault="006C2906" w:rsidP="0013280A">
      <w:pPr>
        <w:pStyle w:val="ad"/>
        <w:numPr>
          <w:ilvl w:val="0"/>
          <w:numId w:val="19"/>
        </w:numPr>
        <w:tabs>
          <w:tab w:val="left" w:pos="1134"/>
        </w:tabs>
        <w:spacing w:before="120" w:after="120"/>
        <w:ind w:left="709" w:firstLine="0"/>
        <w:jc w:val="both"/>
      </w:pPr>
      <w:r w:rsidRPr="00E97C55">
        <w:t>не эксплуатировать аппарат, если он перегрелся, стал дымиться, появился посторонний запах или звук;</w:t>
      </w:r>
    </w:p>
    <w:p w14:paraId="4636ED64" w14:textId="77777777" w:rsidR="006C2906" w:rsidRPr="00E97C55" w:rsidRDefault="006C2906" w:rsidP="0013280A">
      <w:pPr>
        <w:pStyle w:val="ad"/>
        <w:numPr>
          <w:ilvl w:val="0"/>
          <w:numId w:val="19"/>
        </w:numPr>
        <w:tabs>
          <w:tab w:val="left" w:pos="1134"/>
        </w:tabs>
        <w:spacing w:before="120" w:after="120"/>
        <w:ind w:left="709" w:firstLine="0"/>
        <w:jc w:val="both"/>
      </w:pPr>
      <w:r w:rsidRPr="00E97C55">
        <w:t>не эксплуатировать аппарат, если его уронили или корпус был поврежден;</w:t>
      </w:r>
    </w:p>
    <w:p w14:paraId="443DEA99" w14:textId="77777777" w:rsidR="006C2906" w:rsidRPr="00E97C55" w:rsidRDefault="006C2906" w:rsidP="0013280A">
      <w:pPr>
        <w:pStyle w:val="ad"/>
        <w:numPr>
          <w:ilvl w:val="0"/>
          <w:numId w:val="19"/>
        </w:numPr>
        <w:tabs>
          <w:tab w:val="left" w:pos="1134"/>
        </w:tabs>
        <w:spacing w:before="120" w:after="120"/>
        <w:ind w:left="709" w:firstLine="0"/>
        <w:jc w:val="both"/>
      </w:pPr>
      <w:r w:rsidRPr="00E97C55">
        <w:t>вынимать застрявшие листы можно только после отключения устройства из сети;</w:t>
      </w:r>
    </w:p>
    <w:p w14:paraId="165DBE2F" w14:textId="77777777" w:rsidR="006C2906" w:rsidRPr="00E97C55" w:rsidRDefault="006C2906" w:rsidP="0013280A">
      <w:pPr>
        <w:pStyle w:val="ad"/>
        <w:numPr>
          <w:ilvl w:val="0"/>
          <w:numId w:val="19"/>
        </w:numPr>
        <w:tabs>
          <w:tab w:val="left" w:pos="1134"/>
        </w:tabs>
        <w:spacing w:before="120" w:after="120"/>
        <w:ind w:left="709" w:firstLine="0"/>
        <w:jc w:val="both"/>
      </w:pPr>
      <w:r w:rsidRPr="00E97C55">
        <w:t>запрещается перемещать аппараты включенными в сеть;</w:t>
      </w:r>
    </w:p>
    <w:p w14:paraId="2555D94F" w14:textId="77777777" w:rsidR="006C2906" w:rsidRPr="00E97C55" w:rsidRDefault="006C2906" w:rsidP="0013280A">
      <w:pPr>
        <w:pStyle w:val="ad"/>
        <w:numPr>
          <w:ilvl w:val="0"/>
          <w:numId w:val="19"/>
        </w:numPr>
        <w:tabs>
          <w:tab w:val="left" w:pos="1134"/>
        </w:tabs>
        <w:spacing w:before="120" w:after="120"/>
        <w:ind w:left="709" w:firstLine="0"/>
        <w:jc w:val="both"/>
      </w:pPr>
      <w:r w:rsidRPr="00E97C55">
        <w:t>все работы по замене картриджей, бумаги можно производить только после отключения аппарата от сети;</w:t>
      </w:r>
    </w:p>
    <w:p w14:paraId="697E6312" w14:textId="77777777" w:rsidR="006C2906" w:rsidRPr="00E97C55" w:rsidRDefault="006C2906" w:rsidP="0013280A">
      <w:pPr>
        <w:pStyle w:val="ad"/>
        <w:numPr>
          <w:ilvl w:val="0"/>
          <w:numId w:val="19"/>
        </w:numPr>
        <w:tabs>
          <w:tab w:val="left" w:pos="1134"/>
        </w:tabs>
        <w:spacing w:before="120" w:after="120"/>
        <w:ind w:left="709" w:firstLine="0"/>
        <w:jc w:val="both"/>
      </w:pPr>
      <w:r w:rsidRPr="00E97C55">
        <w:t>- запрещается опираться на стекло оригиналодержателя, класть на него какие-либо вещи помимо оригинала;</w:t>
      </w:r>
    </w:p>
    <w:p w14:paraId="30AB8C4C" w14:textId="77777777" w:rsidR="006C2906" w:rsidRPr="00E97C55" w:rsidRDefault="006C2906" w:rsidP="0013280A">
      <w:pPr>
        <w:pStyle w:val="ad"/>
        <w:numPr>
          <w:ilvl w:val="0"/>
          <w:numId w:val="19"/>
        </w:numPr>
        <w:tabs>
          <w:tab w:val="left" w:pos="1134"/>
        </w:tabs>
        <w:spacing w:before="120" w:after="120"/>
        <w:ind w:left="709" w:firstLine="0"/>
        <w:jc w:val="both"/>
      </w:pPr>
      <w:r w:rsidRPr="00E97C55">
        <w:t>запрещается работать на аппарате с треснувшим стеклом;</w:t>
      </w:r>
    </w:p>
    <w:p w14:paraId="40320285" w14:textId="77777777" w:rsidR="006C2906" w:rsidRPr="00E97C55" w:rsidRDefault="006C2906" w:rsidP="0013280A">
      <w:pPr>
        <w:pStyle w:val="ad"/>
        <w:numPr>
          <w:ilvl w:val="0"/>
          <w:numId w:val="19"/>
        </w:numPr>
        <w:tabs>
          <w:tab w:val="left" w:pos="1134"/>
        </w:tabs>
        <w:spacing w:before="120" w:after="120"/>
        <w:ind w:left="709" w:firstLine="0"/>
        <w:jc w:val="both"/>
      </w:pPr>
      <w:r w:rsidRPr="00E97C55">
        <w:t>обязательно мыть руки теплой водой с мылом после каждой чистки картриджей, узлов и т.д.;</w:t>
      </w:r>
    </w:p>
    <w:p w14:paraId="59978A06" w14:textId="77777777" w:rsidR="006C2906" w:rsidRPr="00E97C55" w:rsidRDefault="006C2906" w:rsidP="0013280A">
      <w:pPr>
        <w:pStyle w:val="ad"/>
        <w:numPr>
          <w:ilvl w:val="0"/>
          <w:numId w:val="19"/>
        </w:numPr>
        <w:tabs>
          <w:tab w:val="left" w:pos="1134"/>
        </w:tabs>
        <w:spacing w:before="120" w:after="120"/>
        <w:ind w:left="709" w:firstLine="0"/>
        <w:jc w:val="both"/>
      </w:pPr>
      <w:r w:rsidRPr="00E97C55">
        <w:t>просыпанный тонер, носитель немедленно собрать пылесосом или влажной ветошью.</w:t>
      </w:r>
    </w:p>
    <w:p w14:paraId="2596DCA0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279AB4CD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3.</w:t>
      </w:r>
      <w:r>
        <w:t>7</w:t>
      </w:r>
      <w:r w:rsidRPr="00E97C55">
        <w:t>. Запрещается:</w:t>
      </w:r>
    </w:p>
    <w:p w14:paraId="7516EBAB" w14:textId="77777777" w:rsidR="006C2906" w:rsidRPr="00E97C55" w:rsidRDefault="006C2906" w:rsidP="0013280A">
      <w:pPr>
        <w:pStyle w:val="ad"/>
        <w:numPr>
          <w:ilvl w:val="0"/>
          <w:numId w:val="20"/>
        </w:numPr>
        <w:tabs>
          <w:tab w:val="left" w:pos="709"/>
          <w:tab w:val="left" w:pos="1134"/>
        </w:tabs>
        <w:spacing w:before="120" w:after="120"/>
        <w:ind w:left="709" w:firstLine="0"/>
        <w:jc w:val="both"/>
      </w:pPr>
      <w:r w:rsidRPr="00E97C55">
        <w:t>устанавливать неизвестные системы паролирования и самостоятельно проводить переформатирование диска;</w:t>
      </w:r>
    </w:p>
    <w:p w14:paraId="0B5BFF1A" w14:textId="77777777" w:rsidR="006C2906" w:rsidRPr="00E97C55" w:rsidRDefault="006C2906" w:rsidP="0013280A">
      <w:pPr>
        <w:pStyle w:val="ad"/>
        <w:numPr>
          <w:ilvl w:val="0"/>
          <w:numId w:val="20"/>
        </w:numPr>
        <w:tabs>
          <w:tab w:val="left" w:pos="709"/>
          <w:tab w:val="left" w:pos="1134"/>
        </w:tabs>
        <w:spacing w:before="120" w:after="120"/>
        <w:ind w:left="709" w:firstLine="0"/>
        <w:jc w:val="both"/>
      </w:pPr>
      <w:r w:rsidRPr="00E97C55">
        <w:t>иметь при себе любые средства связи;</w:t>
      </w:r>
    </w:p>
    <w:p w14:paraId="63564536" w14:textId="77777777" w:rsidR="006C2906" w:rsidRPr="00E97C55" w:rsidRDefault="006C2906" w:rsidP="0013280A">
      <w:pPr>
        <w:pStyle w:val="ad"/>
        <w:numPr>
          <w:ilvl w:val="0"/>
          <w:numId w:val="20"/>
        </w:numPr>
        <w:tabs>
          <w:tab w:val="left" w:pos="709"/>
          <w:tab w:val="left" w:pos="1134"/>
        </w:tabs>
        <w:spacing w:before="120" w:after="120"/>
        <w:ind w:left="709" w:firstLine="0"/>
        <w:jc w:val="both"/>
      </w:pPr>
      <w:r w:rsidRPr="00E97C55">
        <w:t>пользоваться любой документацией кроме предусмотренной конкурсным заданием.</w:t>
      </w:r>
    </w:p>
    <w:p w14:paraId="7FAA0E5E" w14:textId="77777777" w:rsidR="006C2906" w:rsidRDefault="006C2906" w:rsidP="006C2906">
      <w:pPr>
        <w:spacing w:before="120" w:after="120"/>
        <w:ind w:firstLine="709"/>
        <w:jc w:val="both"/>
      </w:pPr>
      <w:r w:rsidRPr="00E97C55">
        <w:t>3.</w:t>
      </w:r>
      <w:r>
        <w:t>8</w:t>
      </w:r>
      <w:r w:rsidRPr="00E97C55">
        <w:t>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39F61F9D" w14:textId="77777777" w:rsidR="006C2906" w:rsidRDefault="006C2906" w:rsidP="006C2906">
      <w:pPr>
        <w:spacing w:before="120" w:after="120"/>
        <w:ind w:firstLine="709"/>
        <w:jc w:val="both"/>
      </w:pPr>
      <w:r>
        <w:t>3.9. При нахождении на конкурсной площадке Эксперту:</w:t>
      </w:r>
    </w:p>
    <w:p w14:paraId="3227A06E" w14:textId="77777777" w:rsidR="006C2906" w:rsidRDefault="0013280A" w:rsidP="0013280A">
      <w:pPr>
        <w:pStyle w:val="ad"/>
        <w:numPr>
          <w:ilvl w:val="0"/>
          <w:numId w:val="21"/>
        </w:numPr>
        <w:tabs>
          <w:tab w:val="left" w:pos="1134"/>
        </w:tabs>
        <w:spacing w:before="120" w:after="120"/>
        <w:ind w:left="709" w:firstLine="0"/>
        <w:jc w:val="both"/>
      </w:pPr>
      <w:r>
        <w:t>на</w:t>
      </w:r>
      <w:r w:rsidR="006C2906">
        <w:t>деть необходимые средства индивидуальной защиты;</w:t>
      </w:r>
    </w:p>
    <w:p w14:paraId="35425FFF" w14:textId="77777777" w:rsidR="006C2906" w:rsidRDefault="006C2906" w:rsidP="0013280A">
      <w:pPr>
        <w:pStyle w:val="ad"/>
        <w:numPr>
          <w:ilvl w:val="0"/>
          <w:numId w:val="21"/>
        </w:numPr>
        <w:tabs>
          <w:tab w:val="left" w:pos="1134"/>
        </w:tabs>
        <w:spacing w:before="120" w:after="120"/>
        <w:ind w:left="709" w:firstLine="0"/>
        <w:jc w:val="both"/>
      </w:pPr>
      <w:r>
        <w:t>передвигаться по конкурсной площадке не спеша, не делая резких движений, смотря под ноги;</w:t>
      </w:r>
    </w:p>
    <w:p w14:paraId="4E6990C7" w14:textId="77777777" w:rsidR="006C2906" w:rsidRPr="00DA1A0B" w:rsidRDefault="006C2906" w:rsidP="006C2906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4" w:name="_Toc507427605"/>
      <w:r w:rsidRPr="00DA1A0B">
        <w:rPr>
          <w:rFonts w:ascii="Times New Roman" w:hAnsi="Times New Roman"/>
          <w:i/>
          <w:color w:val="auto"/>
          <w:sz w:val="24"/>
          <w:szCs w:val="24"/>
        </w:rPr>
        <w:t>4. Требования охраны труда в аварийных ситуациях</w:t>
      </w:r>
      <w:bookmarkEnd w:id="14"/>
    </w:p>
    <w:p w14:paraId="42E405A6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</w:t>
      </w:r>
      <w:r w:rsidRPr="00E97C55">
        <w:lastRenderedPageBreak/>
        <w:t xml:space="preserve">принять меры к устранению неисправностей, а так же сообщить о случившемся Техническому Эксперту. </w:t>
      </w:r>
      <w:r>
        <w:t>Выполнение конкурсного задания</w:t>
      </w:r>
      <w:r w:rsidRPr="00E97C55">
        <w:t xml:space="preserve"> продолжать только после устранения возникшей неисправности.</w:t>
      </w:r>
    </w:p>
    <w:p w14:paraId="40B98599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284725AF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4C7D8204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4.</w:t>
      </w:r>
      <w:r>
        <w:t>4</w:t>
      </w:r>
      <w:r w:rsidRPr="00E97C55">
        <w:t xml:space="preserve">. При возникновении пожара необходимо немедленно оповестить </w:t>
      </w:r>
      <w:r>
        <w:t>Главн</w:t>
      </w:r>
      <w:r w:rsidRPr="00E97C55">
        <w:t>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05F1AC52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236C899A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15E79B2F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7139236D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38110622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</w:t>
      </w:r>
      <w:r>
        <w:t>облюдать осторожность, не трога</w:t>
      </w:r>
      <w:r w:rsidRPr="00E97C55">
        <w:t>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2928E24E" w14:textId="77777777" w:rsidR="006C2906" w:rsidRPr="00DA1A0B" w:rsidRDefault="006C2906" w:rsidP="006C2906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5" w:name="_Toc507427606"/>
      <w:r w:rsidRPr="00DA1A0B">
        <w:rPr>
          <w:rFonts w:ascii="Times New Roman" w:hAnsi="Times New Roman"/>
          <w:i/>
          <w:color w:val="auto"/>
          <w:sz w:val="24"/>
          <w:szCs w:val="24"/>
        </w:rPr>
        <w:t xml:space="preserve">5.Требование охраны труда по окончании </w:t>
      </w:r>
      <w:bookmarkEnd w:id="15"/>
      <w:r>
        <w:rPr>
          <w:rFonts w:ascii="Times New Roman" w:hAnsi="Times New Roman"/>
          <w:i/>
          <w:color w:val="auto"/>
          <w:sz w:val="24"/>
          <w:szCs w:val="24"/>
        </w:rPr>
        <w:t>выполнения конкурсного задания</w:t>
      </w:r>
    </w:p>
    <w:p w14:paraId="207E9558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После окончания конкурсного дня Эксперт обязан:</w:t>
      </w:r>
    </w:p>
    <w:p w14:paraId="33340C03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5.1. Отключить электрические приборы, оборудование</w:t>
      </w:r>
      <w:r>
        <w:t xml:space="preserve">, </w:t>
      </w:r>
      <w:r w:rsidRPr="00E97C55">
        <w:t>ин</w:t>
      </w:r>
      <w:r>
        <w:t>с</w:t>
      </w:r>
      <w:r w:rsidRPr="00E97C55">
        <w:t>трумент и устройства от источника питания.</w:t>
      </w:r>
    </w:p>
    <w:p w14:paraId="6EBDAE05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 xml:space="preserve">5.2. Привести в порядок рабочее место Эксперта и проверить рабочие места участников. </w:t>
      </w:r>
    </w:p>
    <w:p w14:paraId="7DC9FB56" w14:textId="77777777" w:rsidR="006C2906" w:rsidRPr="00E97C55" w:rsidRDefault="006C2906" w:rsidP="006C2906">
      <w:pPr>
        <w:spacing w:before="120" w:after="120"/>
        <w:ind w:firstLine="709"/>
        <w:jc w:val="both"/>
      </w:pPr>
      <w:r w:rsidRPr="00E97C55"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sectPr w:rsidR="006C2906" w:rsidRPr="00E97C55" w:rsidSect="00563F6A">
      <w:headerReference w:type="default" r:id="rId14"/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BCF154" w14:textId="77777777" w:rsidR="007C303F" w:rsidRDefault="007C303F" w:rsidP="004D6E23">
      <w:r>
        <w:separator/>
      </w:r>
    </w:p>
  </w:endnote>
  <w:endnote w:type="continuationSeparator" w:id="0">
    <w:p w14:paraId="0DF5A77E" w14:textId="77777777" w:rsidR="007C303F" w:rsidRDefault="007C303F" w:rsidP="004D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DE704" w14:textId="77777777" w:rsidR="00A31AA7" w:rsidRDefault="00A31AA7" w:rsidP="004D6E23">
    <w:pPr>
      <w:pStyle w:val="a8"/>
    </w:pPr>
  </w:p>
  <w:p w14:paraId="5F54366E" w14:textId="77777777" w:rsidR="00A31AA7" w:rsidRDefault="00A31AA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CEC7A" w14:textId="77777777" w:rsidR="007C303F" w:rsidRDefault="007C303F" w:rsidP="004D6E23">
      <w:r>
        <w:separator/>
      </w:r>
    </w:p>
  </w:footnote>
  <w:footnote w:type="continuationSeparator" w:id="0">
    <w:p w14:paraId="090E0C7A" w14:textId="77777777" w:rsidR="007C303F" w:rsidRDefault="007C303F" w:rsidP="004D6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26A66" w14:textId="775563D0" w:rsidR="00A31AA7" w:rsidRDefault="00A31AA7">
    <w:pPr>
      <w:pStyle w:val="a6"/>
    </w:pPr>
  </w:p>
  <w:p w14:paraId="2778AE56" w14:textId="77777777" w:rsidR="00A31AA7" w:rsidRDefault="00A31AA7">
    <w:pPr>
      <w:pStyle w:val="a6"/>
    </w:pPr>
  </w:p>
  <w:p w14:paraId="5BC4E6A4" w14:textId="77777777" w:rsidR="00A31AA7" w:rsidRDefault="00A31AA7">
    <w:pPr>
      <w:pStyle w:val="a6"/>
    </w:pPr>
  </w:p>
  <w:p w14:paraId="2BD113C5" w14:textId="77777777" w:rsidR="00A31AA7" w:rsidRDefault="00A31AA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1273F"/>
    <w:multiLevelType w:val="hybridMultilevel"/>
    <w:tmpl w:val="AFD62BF4"/>
    <w:lvl w:ilvl="0" w:tplc="2892C01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3177C6A"/>
    <w:multiLevelType w:val="hybridMultilevel"/>
    <w:tmpl w:val="CDD87082"/>
    <w:lvl w:ilvl="0" w:tplc="49D877E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AE1E51"/>
    <w:multiLevelType w:val="hybridMultilevel"/>
    <w:tmpl w:val="65644BA2"/>
    <w:lvl w:ilvl="0" w:tplc="2892C01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F57155A"/>
    <w:multiLevelType w:val="hybridMultilevel"/>
    <w:tmpl w:val="C94E63D2"/>
    <w:lvl w:ilvl="0" w:tplc="2892C0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631AA"/>
    <w:multiLevelType w:val="hybridMultilevel"/>
    <w:tmpl w:val="E424D842"/>
    <w:lvl w:ilvl="0" w:tplc="2892C01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04664C8"/>
    <w:multiLevelType w:val="hybridMultilevel"/>
    <w:tmpl w:val="12386F06"/>
    <w:lvl w:ilvl="0" w:tplc="2892C01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27525C2"/>
    <w:multiLevelType w:val="hybridMultilevel"/>
    <w:tmpl w:val="6ABE9242"/>
    <w:lvl w:ilvl="0" w:tplc="2892C01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2E1287C"/>
    <w:multiLevelType w:val="hybridMultilevel"/>
    <w:tmpl w:val="8F845E58"/>
    <w:lvl w:ilvl="0" w:tplc="2892C01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9535AAE"/>
    <w:multiLevelType w:val="hybridMultilevel"/>
    <w:tmpl w:val="1DD61E80"/>
    <w:lvl w:ilvl="0" w:tplc="2892C01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A54698D"/>
    <w:multiLevelType w:val="hybridMultilevel"/>
    <w:tmpl w:val="1CD6C0CE"/>
    <w:lvl w:ilvl="0" w:tplc="2892C0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B1078"/>
    <w:multiLevelType w:val="hybridMultilevel"/>
    <w:tmpl w:val="FAAC5FBA"/>
    <w:lvl w:ilvl="0" w:tplc="2892C01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7A70E52"/>
    <w:multiLevelType w:val="multilevel"/>
    <w:tmpl w:val="1890A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8B04867"/>
    <w:multiLevelType w:val="hybridMultilevel"/>
    <w:tmpl w:val="C8447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9D71280"/>
    <w:multiLevelType w:val="hybridMultilevel"/>
    <w:tmpl w:val="EF449B7E"/>
    <w:lvl w:ilvl="0" w:tplc="2892C01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A794929"/>
    <w:multiLevelType w:val="hybridMultilevel"/>
    <w:tmpl w:val="F3B4EADE"/>
    <w:lvl w:ilvl="0" w:tplc="2892C01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C59459B"/>
    <w:multiLevelType w:val="hybridMultilevel"/>
    <w:tmpl w:val="6CA8F43E"/>
    <w:lvl w:ilvl="0" w:tplc="2892C01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D9A3F91"/>
    <w:multiLevelType w:val="hybridMultilevel"/>
    <w:tmpl w:val="4F8AD04C"/>
    <w:lvl w:ilvl="0" w:tplc="2892C01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F912E2E"/>
    <w:multiLevelType w:val="hybridMultilevel"/>
    <w:tmpl w:val="D38655E8"/>
    <w:lvl w:ilvl="0" w:tplc="2892C01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87F3F32"/>
    <w:multiLevelType w:val="hybridMultilevel"/>
    <w:tmpl w:val="3D1CE51E"/>
    <w:lvl w:ilvl="0" w:tplc="2892C01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674429B"/>
    <w:multiLevelType w:val="hybridMultilevel"/>
    <w:tmpl w:val="E3D035CA"/>
    <w:lvl w:ilvl="0" w:tplc="2892C01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B696AD1"/>
    <w:multiLevelType w:val="hybridMultilevel"/>
    <w:tmpl w:val="15DE6226"/>
    <w:lvl w:ilvl="0" w:tplc="2892C010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777E5DF2"/>
    <w:multiLevelType w:val="hybridMultilevel"/>
    <w:tmpl w:val="8D00CF12"/>
    <w:lvl w:ilvl="0" w:tplc="2892C01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9F461FC"/>
    <w:multiLevelType w:val="hybridMultilevel"/>
    <w:tmpl w:val="A572A5B6"/>
    <w:lvl w:ilvl="0" w:tplc="2892C01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7"/>
  </w:num>
  <w:num w:numId="4">
    <w:abstractNumId w:val="21"/>
  </w:num>
  <w:num w:numId="5">
    <w:abstractNumId w:val="13"/>
  </w:num>
  <w:num w:numId="6">
    <w:abstractNumId w:val="4"/>
  </w:num>
  <w:num w:numId="7">
    <w:abstractNumId w:val="17"/>
  </w:num>
  <w:num w:numId="8">
    <w:abstractNumId w:val="16"/>
  </w:num>
  <w:num w:numId="9">
    <w:abstractNumId w:val="14"/>
  </w:num>
  <w:num w:numId="10">
    <w:abstractNumId w:val="15"/>
  </w:num>
  <w:num w:numId="11">
    <w:abstractNumId w:val="9"/>
  </w:num>
  <w:num w:numId="12">
    <w:abstractNumId w:val="2"/>
  </w:num>
  <w:num w:numId="13">
    <w:abstractNumId w:val="6"/>
  </w:num>
  <w:num w:numId="14">
    <w:abstractNumId w:val="5"/>
  </w:num>
  <w:num w:numId="15">
    <w:abstractNumId w:val="10"/>
  </w:num>
  <w:num w:numId="16">
    <w:abstractNumId w:val="0"/>
  </w:num>
  <w:num w:numId="17">
    <w:abstractNumId w:val="20"/>
  </w:num>
  <w:num w:numId="18">
    <w:abstractNumId w:val="22"/>
  </w:num>
  <w:num w:numId="19">
    <w:abstractNumId w:val="19"/>
  </w:num>
  <w:num w:numId="20">
    <w:abstractNumId w:val="8"/>
  </w:num>
  <w:num w:numId="21">
    <w:abstractNumId w:val="18"/>
  </w:num>
  <w:num w:numId="22">
    <w:abstractNumId w:val="11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1FB"/>
    <w:rsid w:val="00034A3A"/>
    <w:rsid w:val="00081F91"/>
    <w:rsid w:val="000C4D37"/>
    <w:rsid w:val="000D465E"/>
    <w:rsid w:val="00107615"/>
    <w:rsid w:val="0013280A"/>
    <w:rsid w:val="001B6F17"/>
    <w:rsid w:val="001C3067"/>
    <w:rsid w:val="001D5FB9"/>
    <w:rsid w:val="00250F13"/>
    <w:rsid w:val="002C57E1"/>
    <w:rsid w:val="0032504C"/>
    <w:rsid w:val="0035136E"/>
    <w:rsid w:val="00381033"/>
    <w:rsid w:val="003A30EC"/>
    <w:rsid w:val="003E4F03"/>
    <w:rsid w:val="003E7D31"/>
    <w:rsid w:val="003F442D"/>
    <w:rsid w:val="00403D90"/>
    <w:rsid w:val="00435F60"/>
    <w:rsid w:val="004605E5"/>
    <w:rsid w:val="00484910"/>
    <w:rsid w:val="00486558"/>
    <w:rsid w:val="004A36A9"/>
    <w:rsid w:val="004C1590"/>
    <w:rsid w:val="004D6E23"/>
    <w:rsid w:val="004D7FFE"/>
    <w:rsid w:val="004F61D4"/>
    <w:rsid w:val="00517720"/>
    <w:rsid w:val="00563F6A"/>
    <w:rsid w:val="005712B1"/>
    <w:rsid w:val="005C41D8"/>
    <w:rsid w:val="005D0A02"/>
    <w:rsid w:val="005E385B"/>
    <w:rsid w:val="005E54A4"/>
    <w:rsid w:val="006561C4"/>
    <w:rsid w:val="00681A2A"/>
    <w:rsid w:val="006C2906"/>
    <w:rsid w:val="006D130E"/>
    <w:rsid w:val="00705B03"/>
    <w:rsid w:val="007C303F"/>
    <w:rsid w:val="008172A7"/>
    <w:rsid w:val="00823846"/>
    <w:rsid w:val="00855432"/>
    <w:rsid w:val="00871581"/>
    <w:rsid w:val="008831E2"/>
    <w:rsid w:val="00892798"/>
    <w:rsid w:val="00912709"/>
    <w:rsid w:val="00974CCE"/>
    <w:rsid w:val="00986592"/>
    <w:rsid w:val="009D5F75"/>
    <w:rsid w:val="009F72E7"/>
    <w:rsid w:val="00A1123A"/>
    <w:rsid w:val="00A25F35"/>
    <w:rsid w:val="00A31AA7"/>
    <w:rsid w:val="00B566B7"/>
    <w:rsid w:val="00B65AC4"/>
    <w:rsid w:val="00B71AEF"/>
    <w:rsid w:val="00B73099"/>
    <w:rsid w:val="00C73D77"/>
    <w:rsid w:val="00D535EF"/>
    <w:rsid w:val="00D727DF"/>
    <w:rsid w:val="00D91F12"/>
    <w:rsid w:val="00DB2F23"/>
    <w:rsid w:val="00DF0491"/>
    <w:rsid w:val="00E13262"/>
    <w:rsid w:val="00E22B9B"/>
    <w:rsid w:val="00E961FB"/>
    <w:rsid w:val="00EB64E7"/>
    <w:rsid w:val="00F06C70"/>
    <w:rsid w:val="00F24A76"/>
    <w:rsid w:val="00F97AC3"/>
    <w:rsid w:val="00FF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87BB46"/>
  <w15:docId w15:val="{15CDFC04-C230-437A-A761-652FE7C4F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290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2906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6C290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rsid w:val="006C2906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C290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6C2906"/>
    <w:pPr>
      <w:outlineLvl w:val="9"/>
    </w:pPr>
    <w:rPr>
      <w:rFonts w:eastAsia="Times New Roman"/>
    </w:rPr>
  </w:style>
  <w:style w:type="paragraph" w:styleId="11">
    <w:name w:val="toc 1"/>
    <w:basedOn w:val="a"/>
    <w:next w:val="a"/>
    <w:autoRedefine/>
    <w:uiPriority w:val="39"/>
    <w:rsid w:val="006C2906"/>
  </w:style>
  <w:style w:type="character" w:styleId="ab">
    <w:name w:val="Hyperlink"/>
    <w:uiPriority w:val="99"/>
    <w:unhideWhenUsed/>
    <w:rsid w:val="006C2906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13280A"/>
    <w:pPr>
      <w:tabs>
        <w:tab w:val="right" w:leader="dot" w:pos="8789"/>
      </w:tabs>
      <w:spacing w:line="360" w:lineRule="auto"/>
      <w:ind w:left="567"/>
    </w:pPr>
  </w:style>
  <w:style w:type="paragraph" w:styleId="ac">
    <w:name w:val="Normal (Web)"/>
    <w:basedOn w:val="a"/>
    <w:uiPriority w:val="99"/>
    <w:unhideWhenUsed/>
    <w:rsid w:val="006C2906"/>
    <w:pPr>
      <w:spacing w:before="100" w:beforeAutospacing="1" w:after="100" w:afterAutospacing="1"/>
    </w:pPr>
    <w:rPr>
      <w:rFonts w:eastAsia="Times New Roman"/>
    </w:rPr>
  </w:style>
  <w:style w:type="paragraph" w:styleId="ad">
    <w:name w:val="List Paragraph"/>
    <w:basedOn w:val="a"/>
    <w:uiPriority w:val="34"/>
    <w:qFormat/>
    <w:rsid w:val="00B566B7"/>
    <w:pPr>
      <w:ind w:left="720"/>
      <w:contextualSpacing/>
    </w:pPr>
  </w:style>
  <w:style w:type="paragraph" w:styleId="ae">
    <w:name w:val="No Spacing"/>
    <w:uiPriority w:val="1"/>
    <w:qFormat/>
    <w:rsid w:val="004D7FF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annotation reference"/>
    <w:basedOn w:val="a0"/>
    <w:uiPriority w:val="99"/>
    <w:semiHidden/>
    <w:unhideWhenUsed/>
    <w:rsid w:val="00A1123A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1123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1123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1123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1123A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22">
    <w:name w:val="Основной текст (2)_"/>
    <w:basedOn w:val="a0"/>
    <w:link w:val="23"/>
    <w:rsid w:val="00986592"/>
    <w:rPr>
      <w:rFonts w:ascii="Times New Roman" w:eastAsia="Times New Roman" w:hAnsi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86592"/>
    <w:pPr>
      <w:widowControl w:val="0"/>
      <w:shd w:val="clear" w:color="auto" w:fill="FFFFFF"/>
      <w:spacing w:before="180" w:after="300" w:line="0" w:lineRule="atLeast"/>
      <w:jc w:val="both"/>
    </w:pPr>
    <w:rPr>
      <w:rFonts w:eastAsia="Times New Roman" w:cstheme="minorBidi"/>
      <w:sz w:val="22"/>
      <w:szCs w:val="22"/>
      <w:lang w:eastAsia="en-US"/>
    </w:rPr>
  </w:style>
  <w:style w:type="character" w:customStyle="1" w:styleId="212pt">
    <w:name w:val="Основной текст (2) + 12 pt;Полужирный;Курсив"/>
    <w:basedOn w:val="22"/>
    <w:rsid w:val="0098659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712pt">
    <w:name w:val="Основной текст (7) + 12 pt;Полужирный;Курсив"/>
    <w:basedOn w:val="a0"/>
    <w:rsid w:val="0098659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pple-style-span">
    <w:name w:val="apple-style-span"/>
    <w:basedOn w:val="a0"/>
    <w:rsid w:val="005E54A4"/>
  </w:style>
  <w:style w:type="character" w:customStyle="1" w:styleId="12">
    <w:name w:val="Заголовок №1_"/>
    <w:basedOn w:val="a0"/>
    <w:link w:val="13"/>
    <w:rsid w:val="005E54A4"/>
    <w:rPr>
      <w:rFonts w:ascii="Times New Roman" w:eastAsia="Times New Roman" w:hAnsi="Times New Roman"/>
      <w:b/>
      <w:bCs/>
      <w:i/>
      <w:iCs/>
      <w:shd w:val="clear" w:color="auto" w:fill="FFFFFF"/>
    </w:rPr>
  </w:style>
  <w:style w:type="character" w:customStyle="1" w:styleId="8">
    <w:name w:val="Основной текст (8)"/>
    <w:basedOn w:val="a0"/>
    <w:rsid w:val="005E54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paragraph" w:customStyle="1" w:styleId="13">
    <w:name w:val="Заголовок №1"/>
    <w:basedOn w:val="a"/>
    <w:link w:val="12"/>
    <w:rsid w:val="005E54A4"/>
    <w:pPr>
      <w:widowControl w:val="0"/>
      <w:shd w:val="clear" w:color="auto" w:fill="FFFFFF"/>
      <w:spacing w:line="213" w:lineRule="exact"/>
      <w:jc w:val="center"/>
      <w:outlineLvl w:val="0"/>
    </w:pPr>
    <w:rPr>
      <w:rFonts w:eastAsia="Times New Roman" w:cstheme="minorBidi"/>
      <w:b/>
      <w:bCs/>
      <w:i/>
      <w:iCs/>
      <w:sz w:val="22"/>
      <w:szCs w:val="22"/>
      <w:lang w:eastAsia="en-US"/>
    </w:rPr>
  </w:style>
  <w:style w:type="character" w:customStyle="1" w:styleId="29pt">
    <w:name w:val="Основной текст (2) + 9 pt"/>
    <w:basedOn w:val="22"/>
    <w:rsid w:val="00F24A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Интервал 0 pt"/>
    <w:basedOn w:val="22"/>
    <w:rsid w:val="00F24A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D535EF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35EF"/>
    <w:pPr>
      <w:widowControl w:val="0"/>
      <w:shd w:val="clear" w:color="auto" w:fill="FFFFFF"/>
      <w:spacing w:after="600" w:line="0" w:lineRule="atLeast"/>
    </w:pPr>
    <w:rPr>
      <w:rFonts w:eastAsia="Times New Roman" w:cstheme="minorBidi"/>
      <w:b/>
      <w:bCs/>
      <w:sz w:val="22"/>
      <w:szCs w:val="22"/>
      <w:lang w:eastAsia="en-US"/>
    </w:rPr>
  </w:style>
  <w:style w:type="character" w:customStyle="1" w:styleId="120">
    <w:name w:val="Основной текст (12)"/>
    <w:basedOn w:val="a0"/>
    <w:rsid w:val="00D535E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709EA-06F3-4EEF-89C2-04952A5A0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4755</Words>
  <Characters>27109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«Ворлдскиллс Россия»              Хлебопечение</dc:creator>
  <cp:lastModifiedBy>Наталья Владимировна Кожа</cp:lastModifiedBy>
  <cp:revision>5</cp:revision>
  <cp:lastPrinted>2021-03-30T15:09:00Z</cp:lastPrinted>
  <dcterms:created xsi:type="dcterms:W3CDTF">2023-02-02T09:02:00Z</dcterms:created>
  <dcterms:modified xsi:type="dcterms:W3CDTF">2023-06-13T10:06:00Z</dcterms:modified>
</cp:coreProperties>
</file>